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6416"/>
        <w:gridCol w:w="3212"/>
      </w:tblGrid>
      <w:tr w:rsidR="00E31B5D" w14:paraId="76DC1F45" w14:textId="77777777" w:rsidTr="00593210">
        <w:trPr>
          <w:trHeight w:val="195"/>
        </w:trPr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9F83" w14:textId="77777777" w:rsidR="00E31B5D" w:rsidRDefault="006B69B1" w:rsidP="00B945D4">
            <w:pPr>
              <w:widowControl w:val="0"/>
              <w:spacing w:after="0"/>
              <w:rPr>
                <w:rFonts w:ascii="Titillium Up" w:hAnsi="Titillium Up"/>
              </w:rPr>
            </w:pPr>
            <w:bookmarkStart w:id="0" w:name="_GoBack"/>
            <w:bookmarkEnd w:id="0"/>
            <w:r w:rsidRPr="00C34BB3">
              <w:rPr>
                <w:rFonts w:ascii="Titillium Up" w:hAnsi="Titillium Up"/>
                <w:b/>
                <w:rPrChange w:id="1" w:author="Berková Jana" w:date="2021-08-23T13:51:00Z">
                  <w:rPr>
                    <w:rFonts w:ascii="Titillium Up" w:hAnsi="Titillium Up"/>
                  </w:rPr>
                </w:rPrChange>
              </w:rPr>
              <w:t>Autor:</w:t>
            </w:r>
            <w:r>
              <w:rPr>
                <w:rFonts w:ascii="Titillium Up" w:hAnsi="Titillium Up"/>
              </w:rPr>
              <w:t xml:space="preserve"> MUDr. </w:t>
            </w:r>
            <w:r w:rsidR="00B945D4">
              <w:rPr>
                <w:rFonts w:ascii="Titillium Up" w:hAnsi="Titillium Up"/>
              </w:rPr>
              <w:t>Aneta Gančarčíková</w:t>
            </w:r>
          </w:p>
        </w:tc>
        <w:tc>
          <w:tcPr>
            <w:tcW w:w="3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337B0" w14:textId="0223DCE8" w:rsidR="00E31B5D" w:rsidRDefault="006B69B1">
            <w:pPr>
              <w:widowControl w:val="0"/>
              <w:spacing w:after="0"/>
              <w:rPr>
                <w:rFonts w:ascii="Titillium Up" w:hAnsi="Titillium Up"/>
              </w:rPr>
            </w:pPr>
            <w:r>
              <w:rPr>
                <w:rFonts w:ascii="Titillium Up" w:hAnsi="Titillium Up"/>
              </w:rPr>
              <w:t>P</w:t>
            </w:r>
            <w:r w:rsidR="00B945D4">
              <w:rPr>
                <w:rFonts w:ascii="Titillium Up" w:hAnsi="Titillium Up"/>
              </w:rPr>
              <w:t xml:space="preserve">očet minut: </w:t>
            </w:r>
            <w:del w:id="2" w:author="Jana Berková" w:date="2021-08-22T22:13:00Z">
              <w:r w:rsidR="00B945D4" w:rsidDel="005B7ACD">
                <w:rPr>
                  <w:rFonts w:ascii="Titillium Up" w:hAnsi="Titillium Up"/>
                </w:rPr>
                <w:delText>10-</w:delText>
              </w:r>
            </w:del>
            <w:r w:rsidR="00B945D4">
              <w:rPr>
                <w:rFonts w:ascii="Titillium Up" w:hAnsi="Titillium Up"/>
              </w:rPr>
              <w:t>15</w:t>
            </w:r>
          </w:p>
        </w:tc>
      </w:tr>
      <w:tr w:rsidR="00E31B5D" w14:paraId="532FB13D" w14:textId="77777777" w:rsidTr="00593210">
        <w:trPr>
          <w:trHeight w:val="195"/>
        </w:trPr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8D14" w14:textId="77777777" w:rsidR="00E31B5D" w:rsidRDefault="006B69B1" w:rsidP="00B945D4">
            <w:pPr>
              <w:widowControl w:val="0"/>
              <w:spacing w:after="0"/>
              <w:rPr>
                <w:rFonts w:ascii="Titillium Up" w:hAnsi="Titillium Up"/>
              </w:rPr>
            </w:pPr>
            <w:r>
              <w:rPr>
                <w:rFonts w:ascii="Titillium Up" w:hAnsi="Titillium Up"/>
              </w:rPr>
              <w:t xml:space="preserve">Spoluautor: </w:t>
            </w:r>
            <w:r w:rsidR="00B945D4">
              <w:rPr>
                <w:rFonts w:ascii="Titillium Up" w:hAnsi="Titillium Up"/>
              </w:rPr>
              <w:t>MUDr. Jana Berková</w:t>
            </w:r>
          </w:p>
        </w:tc>
        <w:tc>
          <w:tcPr>
            <w:tcW w:w="3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93193" w14:textId="77777777" w:rsidR="00E31B5D" w:rsidRDefault="00E31B5D">
            <w:pPr>
              <w:widowControl w:val="0"/>
              <w:spacing w:after="0"/>
              <w:rPr>
                <w:rFonts w:ascii="Titillium Up" w:hAnsi="Titillium Up"/>
              </w:rPr>
            </w:pPr>
          </w:p>
        </w:tc>
      </w:tr>
      <w:tr w:rsidR="00E31B5D" w14:paraId="4B2AAD2E" w14:textId="77777777" w:rsidTr="00593210">
        <w:trPr>
          <w:trHeight w:val="1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4D05" w14:textId="7B7B0EBF" w:rsidR="00E31B5D" w:rsidRDefault="006B69B1" w:rsidP="00B945D4">
            <w:r w:rsidRPr="00C34BB3">
              <w:rPr>
                <w:rFonts w:ascii="Titillium Up" w:hAnsi="Titillium Up"/>
                <w:b/>
                <w:rPrChange w:id="3" w:author="Berková Jana" w:date="2021-08-23T13:51:00Z">
                  <w:rPr>
                    <w:rFonts w:ascii="Titillium Up" w:hAnsi="Titillium Up"/>
                  </w:rPr>
                </w:rPrChange>
              </w:rPr>
              <w:t>N</w:t>
            </w:r>
            <w:r w:rsidRPr="00C34BB3">
              <w:rPr>
                <w:rFonts w:ascii="Titillium Up" w:hAnsi="Titillium Up" w:hint="eastAsia"/>
                <w:b/>
                <w:rPrChange w:id="4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</w:t>
            </w:r>
            <w:r w:rsidRPr="00C34BB3">
              <w:rPr>
                <w:rFonts w:ascii="Titillium Up" w:hAnsi="Titillium Up"/>
                <w:b/>
                <w:rPrChange w:id="5" w:author="Berková Jana" w:date="2021-08-23T13:51:00Z">
                  <w:rPr>
                    <w:rFonts w:ascii="Titillium Up" w:hAnsi="Titillium Up"/>
                  </w:rPr>
                </w:rPrChange>
              </w:rPr>
              <w:t>zev p</w:t>
            </w:r>
            <w:r w:rsidRPr="00C34BB3">
              <w:rPr>
                <w:rFonts w:ascii="Titillium Up" w:hAnsi="Titillium Up" w:hint="eastAsia"/>
                <w:b/>
                <w:rPrChange w:id="6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ř</w:t>
            </w:r>
            <w:r w:rsidRPr="00C34BB3">
              <w:rPr>
                <w:rFonts w:ascii="Titillium Up" w:hAnsi="Titillium Up"/>
                <w:b/>
                <w:rPrChange w:id="7" w:author="Berková Jana" w:date="2021-08-23T13:51:00Z">
                  <w:rPr>
                    <w:rFonts w:ascii="Titillium Up" w:hAnsi="Titillium Up"/>
                  </w:rPr>
                </w:rPrChange>
              </w:rPr>
              <w:t>edn</w:t>
            </w:r>
            <w:r w:rsidRPr="00C34BB3">
              <w:rPr>
                <w:rFonts w:ascii="Titillium Up" w:hAnsi="Titillium Up" w:hint="eastAsia"/>
                <w:b/>
                <w:rPrChange w:id="8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áš</w:t>
            </w:r>
            <w:r w:rsidRPr="00C34BB3">
              <w:rPr>
                <w:rFonts w:ascii="Titillium Up" w:hAnsi="Titillium Up"/>
                <w:b/>
                <w:rPrChange w:id="9" w:author="Berková Jana" w:date="2021-08-23T13:51:00Z">
                  <w:rPr>
                    <w:rFonts w:ascii="Titillium Up" w:hAnsi="Titillium Up"/>
                  </w:rPr>
                </w:rPrChange>
              </w:rPr>
              <w:t>ky:</w:t>
            </w:r>
            <w:r>
              <w:rPr>
                <w:rFonts w:ascii="Titillium Up" w:hAnsi="Titillium Up"/>
              </w:rPr>
              <w:t xml:space="preserve"> </w:t>
            </w:r>
            <w:ins w:id="10" w:author="Jana Berková" w:date="2021-08-22T17:28:00Z">
              <w:r w:rsidR="00934C5D">
                <w:rPr>
                  <w:rFonts w:ascii="Titillium Up" w:hAnsi="Titillium Up"/>
                </w:rPr>
                <w:t xml:space="preserve">Efektivita </w:t>
              </w:r>
            </w:ins>
            <w:del w:id="11" w:author="Jana Berková" w:date="2021-08-22T17:28:00Z">
              <w:r w:rsidR="00B945D4" w:rsidDel="00934C5D">
                <w:rPr>
                  <w:rFonts w:ascii="Titillium Up" w:hAnsi="Titillium Up"/>
                </w:rPr>
                <w:delText xml:space="preserve">Kardiopulmonální </w:delText>
              </w:r>
            </w:del>
            <w:ins w:id="12" w:author="Jana Berková" w:date="2021-08-22T17:28:00Z">
              <w:r w:rsidR="00934C5D">
                <w:rPr>
                  <w:rFonts w:ascii="Titillium Up" w:hAnsi="Titillium Up"/>
                </w:rPr>
                <w:t xml:space="preserve">kardiopulmonální </w:t>
              </w:r>
            </w:ins>
            <w:r w:rsidR="00B945D4">
              <w:rPr>
                <w:rFonts w:ascii="Titillium Up" w:hAnsi="Titillium Up"/>
              </w:rPr>
              <w:t>resuscitace na urgentním příjmu v roce 2020</w:t>
            </w:r>
          </w:p>
        </w:tc>
      </w:tr>
      <w:tr w:rsidR="00E31B5D" w14:paraId="793E2812" w14:textId="77777777" w:rsidTr="00593210">
        <w:trPr>
          <w:trHeight w:val="1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9AEC" w14:textId="77777777" w:rsidR="00E31B5D" w:rsidRDefault="006B69B1" w:rsidP="00B945D4">
            <w:pPr>
              <w:widowControl w:val="0"/>
              <w:spacing w:after="0"/>
              <w:rPr>
                <w:rFonts w:ascii="Titillium Up" w:hAnsi="Titillium Up"/>
              </w:rPr>
            </w:pPr>
            <w:r w:rsidRPr="00C34BB3">
              <w:rPr>
                <w:rFonts w:ascii="Titillium Up" w:hAnsi="Titillium Up"/>
                <w:b/>
                <w:rPrChange w:id="13" w:author="Berková Jana" w:date="2021-08-23T13:51:00Z">
                  <w:rPr>
                    <w:rFonts w:ascii="Titillium Up" w:hAnsi="Titillium Up"/>
                  </w:rPr>
                </w:rPrChange>
              </w:rPr>
              <w:t>N</w:t>
            </w:r>
            <w:r w:rsidRPr="00C34BB3">
              <w:rPr>
                <w:rFonts w:ascii="Titillium Up" w:hAnsi="Titillium Up" w:hint="eastAsia"/>
                <w:b/>
                <w:rPrChange w:id="14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</w:t>
            </w:r>
            <w:r w:rsidRPr="00C34BB3">
              <w:rPr>
                <w:rFonts w:ascii="Titillium Up" w:hAnsi="Titillium Up"/>
                <w:b/>
                <w:rPrChange w:id="15" w:author="Berková Jana" w:date="2021-08-23T13:51:00Z">
                  <w:rPr>
                    <w:rFonts w:ascii="Titillium Up" w:hAnsi="Titillium Up"/>
                  </w:rPr>
                </w:rPrChange>
              </w:rPr>
              <w:t>zev vzd</w:t>
            </w:r>
            <w:r w:rsidRPr="00C34BB3">
              <w:rPr>
                <w:rFonts w:ascii="Titillium Up" w:hAnsi="Titillium Up" w:hint="eastAsia"/>
                <w:b/>
                <w:rPrChange w:id="16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ě</w:t>
            </w:r>
            <w:r w:rsidRPr="00C34BB3">
              <w:rPr>
                <w:rFonts w:ascii="Titillium Up" w:hAnsi="Titillium Up"/>
                <w:b/>
                <w:rPrChange w:id="17" w:author="Berková Jana" w:date="2021-08-23T13:51:00Z">
                  <w:rPr>
                    <w:rFonts w:ascii="Titillium Up" w:hAnsi="Titillium Up"/>
                  </w:rPr>
                </w:rPrChange>
              </w:rPr>
              <w:t>l</w:t>
            </w:r>
            <w:r w:rsidRPr="00C34BB3">
              <w:rPr>
                <w:rFonts w:ascii="Titillium Up" w:hAnsi="Titillium Up" w:hint="eastAsia"/>
                <w:b/>
                <w:rPrChange w:id="18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</w:t>
            </w:r>
            <w:r w:rsidRPr="00C34BB3">
              <w:rPr>
                <w:rFonts w:ascii="Titillium Up" w:hAnsi="Titillium Up"/>
                <w:b/>
                <w:rPrChange w:id="19" w:author="Berková Jana" w:date="2021-08-23T13:51:00Z">
                  <w:rPr>
                    <w:rFonts w:ascii="Titillium Up" w:hAnsi="Titillium Up"/>
                  </w:rPr>
                </w:rPrChange>
              </w:rPr>
              <w:t>vac</w:t>
            </w:r>
            <w:r w:rsidRPr="00C34BB3">
              <w:rPr>
                <w:rFonts w:ascii="Titillium Up" w:hAnsi="Titillium Up" w:hint="eastAsia"/>
                <w:b/>
                <w:rPrChange w:id="20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í</w:t>
            </w:r>
            <w:r w:rsidRPr="00C34BB3">
              <w:rPr>
                <w:rFonts w:ascii="Titillium Up" w:hAnsi="Titillium Up"/>
                <w:b/>
                <w:rPrChange w:id="21" w:author="Berková Jana" w:date="2021-08-23T13:51:00Z">
                  <w:rPr>
                    <w:rFonts w:ascii="Titillium Up" w:hAnsi="Titillium Up"/>
                  </w:rPr>
                </w:rPrChange>
              </w:rPr>
              <w:t xml:space="preserve"> akce</w:t>
            </w:r>
            <w:r>
              <w:rPr>
                <w:rFonts w:ascii="Titillium Up" w:hAnsi="Titillium Up"/>
              </w:rPr>
              <w:t xml:space="preserve">: </w:t>
            </w:r>
            <w:r w:rsidR="00B945D4">
              <w:rPr>
                <w:rFonts w:ascii="Titillium Up" w:hAnsi="Titillium Up"/>
              </w:rPr>
              <w:t>XXVII. Dostálovy dny urgentní medicíny</w:t>
            </w:r>
          </w:p>
        </w:tc>
      </w:tr>
      <w:tr w:rsidR="00E31B5D" w14:paraId="2B175F29" w14:textId="77777777" w:rsidTr="00593210">
        <w:trPr>
          <w:trHeight w:val="1134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440A9" w14:textId="77777777" w:rsidR="00164700" w:rsidRPr="00C34BB3" w:rsidRDefault="006B69B1">
            <w:pPr>
              <w:widowControl w:val="0"/>
              <w:spacing w:after="0"/>
              <w:rPr>
                <w:rFonts w:ascii="Titillium Up" w:hAnsi="Titillium Up"/>
                <w:b/>
                <w:rPrChange w:id="22" w:author="Berková Jana" w:date="2021-08-23T13:51:00Z">
                  <w:rPr>
                    <w:rFonts w:ascii="Titillium Up" w:hAnsi="Titillium Up"/>
                  </w:rPr>
                </w:rPrChange>
              </w:rPr>
            </w:pPr>
            <w:r w:rsidRPr="00C34BB3">
              <w:rPr>
                <w:rFonts w:ascii="Titillium Up" w:hAnsi="Titillium Up"/>
                <w:b/>
                <w:rPrChange w:id="23" w:author="Berková Jana" w:date="2021-08-23T13:51:00Z">
                  <w:rPr>
                    <w:rFonts w:ascii="Titillium Up" w:hAnsi="Titillium Up"/>
                  </w:rPr>
                </w:rPrChange>
              </w:rPr>
              <w:t>C</w:t>
            </w:r>
            <w:r w:rsidRPr="00C34BB3">
              <w:rPr>
                <w:rFonts w:ascii="Titillium Up" w:hAnsi="Titillium Up" w:hint="eastAsia"/>
                <w:b/>
                <w:rPrChange w:id="24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í</w:t>
            </w:r>
            <w:r w:rsidRPr="00C34BB3">
              <w:rPr>
                <w:rFonts w:ascii="Titillium Up" w:hAnsi="Titillium Up"/>
                <w:b/>
                <w:rPrChange w:id="25" w:author="Berková Jana" w:date="2021-08-23T13:51:00Z">
                  <w:rPr>
                    <w:rFonts w:ascii="Titillium Up" w:hAnsi="Titillium Up"/>
                  </w:rPr>
                </w:rPrChange>
              </w:rPr>
              <w:t>l p</w:t>
            </w:r>
            <w:r w:rsidRPr="00C34BB3">
              <w:rPr>
                <w:rFonts w:ascii="Titillium Up" w:hAnsi="Titillium Up" w:hint="eastAsia"/>
                <w:b/>
                <w:rPrChange w:id="26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ř</w:t>
            </w:r>
            <w:r w:rsidRPr="00C34BB3">
              <w:rPr>
                <w:rFonts w:ascii="Titillium Up" w:hAnsi="Titillium Up"/>
                <w:b/>
                <w:rPrChange w:id="27" w:author="Berková Jana" w:date="2021-08-23T13:51:00Z">
                  <w:rPr>
                    <w:rFonts w:ascii="Titillium Up" w:hAnsi="Titillium Up"/>
                  </w:rPr>
                </w:rPrChange>
              </w:rPr>
              <w:t>edn</w:t>
            </w:r>
            <w:r w:rsidRPr="00C34BB3">
              <w:rPr>
                <w:rFonts w:ascii="Titillium Up" w:hAnsi="Titillium Up" w:hint="eastAsia"/>
                <w:b/>
                <w:rPrChange w:id="28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áš</w:t>
            </w:r>
            <w:r w:rsidRPr="00C34BB3">
              <w:rPr>
                <w:rFonts w:ascii="Titillium Up" w:hAnsi="Titillium Up"/>
                <w:b/>
                <w:rPrChange w:id="29" w:author="Berková Jana" w:date="2021-08-23T13:51:00Z">
                  <w:rPr>
                    <w:rFonts w:ascii="Titillium Up" w:hAnsi="Titillium Up"/>
                  </w:rPr>
                </w:rPrChange>
              </w:rPr>
              <w:t>ky</w:t>
            </w:r>
            <w:r w:rsidR="005058A6" w:rsidRPr="00C34BB3">
              <w:rPr>
                <w:rFonts w:ascii="Titillium Up" w:hAnsi="Titillium Up"/>
                <w:b/>
                <w:rPrChange w:id="30" w:author="Berková Jana" w:date="2021-08-23T13:51:00Z">
                  <w:rPr>
                    <w:rFonts w:ascii="Titillium Up" w:hAnsi="Titillium Up"/>
                  </w:rPr>
                </w:rPrChange>
              </w:rPr>
              <w:t>:</w:t>
            </w:r>
          </w:p>
          <w:p w14:paraId="328172A1" w14:textId="34DE70F2" w:rsidR="00E31B5D" w:rsidRDefault="00934C5D" w:rsidP="00B01E53">
            <w:pPr>
              <w:widowControl w:val="0"/>
              <w:spacing w:after="0"/>
              <w:rPr>
                <w:rFonts w:ascii="Titillium Up" w:hAnsi="Titillium Up"/>
              </w:rPr>
            </w:pPr>
            <w:ins w:id="31" w:author="Jana Berková" w:date="2021-08-22T17:29:00Z">
              <w:r>
                <w:rPr>
                  <w:rFonts w:ascii="Titillium Up" w:hAnsi="Titillium Up"/>
                </w:rPr>
                <w:t>Retrospe</w:t>
              </w:r>
            </w:ins>
            <w:ins w:id="32" w:author="Jana Berková" w:date="2021-08-22T22:14:00Z">
              <w:r w:rsidR="005B7ACD">
                <w:rPr>
                  <w:rFonts w:ascii="Titillium Up" w:hAnsi="Titillium Up"/>
                </w:rPr>
                <w:t>k</w:t>
              </w:r>
            </w:ins>
            <w:ins w:id="33" w:author="Jana Berková" w:date="2021-08-22T17:29:00Z">
              <w:r>
                <w:rPr>
                  <w:rFonts w:ascii="Titillium Up" w:hAnsi="Titillium Up"/>
                </w:rPr>
                <w:t>tivní zhodnocení souboru pacientů, kterým byla na O</w:t>
              </w:r>
            </w:ins>
            <w:ins w:id="34" w:author="Jana Berková" w:date="2021-08-22T17:35:00Z">
              <w:r>
                <w:rPr>
                  <w:rFonts w:ascii="Titillium Up" w:hAnsi="Titillium Up"/>
                </w:rPr>
                <w:t xml:space="preserve">ddělení urgentní medicíny </w:t>
              </w:r>
            </w:ins>
            <w:ins w:id="35" w:author="Jana Berková" w:date="2021-08-22T17:36:00Z">
              <w:r>
                <w:rPr>
                  <w:rFonts w:ascii="Titillium Up" w:hAnsi="Titillium Up"/>
                </w:rPr>
                <w:t>Fakultní nemocnice Hradec Králové</w:t>
              </w:r>
            </w:ins>
            <w:ins w:id="36" w:author="Jana Berková" w:date="2021-08-22T17:29:00Z">
              <w:r>
                <w:rPr>
                  <w:rFonts w:ascii="Titillium Up" w:hAnsi="Titillium Up"/>
                </w:rPr>
                <w:t xml:space="preserve"> poskytnuta resuscitační</w:t>
              </w:r>
            </w:ins>
            <w:ins w:id="37" w:author="Jana Berková" w:date="2021-08-22T17:36:00Z">
              <w:r>
                <w:rPr>
                  <w:rFonts w:ascii="Titillium Up" w:hAnsi="Titillium Up"/>
                </w:rPr>
                <w:t xml:space="preserve"> a/nebo </w:t>
              </w:r>
              <w:proofErr w:type="spellStart"/>
              <w:r>
                <w:rPr>
                  <w:rFonts w:ascii="Titillium Up" w:hAnsi="Titillium Up"/>
                </w:rPr>
                <w:t>poresuscitační</w:t>
              </w:r>
            </w:ins>
            <w:proofErr w:type="spellEnd"/>
            <w:ins w:id="38" w:author="Jana Berková" w:date="2021-08-22T17:29:00Z">
              <w:r>
                <w:rPr>
                  <w:rFonts w:ascii="Titillium Up" w:hAnsi="Titillium Up"/>
                </w:rPr>
                <w:t xml:space="preserve"> péče v roce 2020.</w:t>
              </w:r>
            </w:ins>
            <w:del w:id="39" w:author="Jana Berková" w:date="2021-08-22T17:30:00Z">
              <w:r w:rsidR="00506241" w:rsidDel="00934C5D">
                <w:rPr>
                  <w:rFonts w:ascii="Titillium Up" w:hAnsi="Titillium Up"/>
                </w:rPr>
                <w:delText xml:space="preserve">Zaměření </w:delText>
              </w:r>
              <w:r w:rsidR="005058A6" w:rsidDel="00934C5D">
                <w:rPr>
                  <w:rFonts w:ascii="Titillium Up" w:hAnsi="Titillium Up"/>
                </w:rPr>
                <w:delText xml:space="preserve">na úspěšnost </w:delText>
              </w:r>
              <w:r w:rsidR="00164700" w:rsidDel="00934C5D">
                <w:rPr>
                  <w:rFonts w:ascii="Titillium Up" w:hAnsi="Titillium Up"/>
                </w:rPr>
                <w:delText xml:space="preserve">a etiologii </w:delText>
              </w:r>
              <w:r w:rsidR="005058A6" w:rsidDel="00934C5D">
                <w:rPr>
                  <w:rFonts w:ascii="Titillium Up" w:hAnsi="Titillium Up"/>
                </w:rPr>
                <w:delText>KPR na UP a zhodnocení CPC (</w:delText>
              </w:r>
              <w:r w:rsidR="00506241" w:rsidDel="00934C5D">
                <w:rPr>
                  <w:rFonts w:ascii="Titillium Up" w:hAnsi="Titillium Up"/>
                </w:rPr>
                <w:delText>cerebral performance category).</w:delText>
              </w:r>
            </w:del>
          </w:p>
        </w:tc>
      </w:tr>
      <w:tr w:rsidR="00E31B5D" w:rsidRPr="00F9344C" w14:paraId="45AC49CB" w14:textId="77777777" w:rsidTr="00593210">
        <w:trPr>
          <w:trHeight w:val="3118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651D" w14:textId="77777777" w:rsidR="005058A6" w:rsidRPr="00C34BB3" w:rsidRDefault="006B69B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rPrChange w:id="40" w:author="Berková Jana" w:date="2021-08-23T13:51:00Z">
                  <w:rPr>
                    <w:rFonts w:ascii="Times New Roman" w:hAnsi="Times New Roman"/>
                  </w:rPr>
                </w:rPrChange>
              </w:rPr>
            </w:pPr>
            <w:r w:rsidRPr="00C34BB3">
              <w:rPr>
                <w:rFonts w:ascii="Times New Roman" w:hAnsi="Times New Roman"/>
                <w:b/>
                <w:rPrChange w:id="41" w:author="Berková Jana" w:date="2021-08-23T13:51:00Z">
                  <w:rPr>
                    <w:rFonts w:ascii="Times New Roman" w:hAnsi="Times New Roman"/>
                  </w:rPr>
                </w:rPrChange>
              </w:rPr>
              <w:t>Teoretické základy přednášky:</w:t>
            </w:r>
          </w:p>
          <w:p w14:paraId="35F5CC5F" w14:textId="148D0C1E" w:rsidR="005058A6" w:rsidRPr="00F9344C" w:rsidRDefault="005058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9344C">
              <w:rPr>
                <w:rFonts w:ascii="Times New Roman" w:hAnsi="Times New Roman"/>
              </w:rPr>
              <w:t>Kardiopulmonální resu</w:t>
            </w:r>
            <w:r w:rsidR="00F9344C">
              <w:rPr>
                <w:rFonts w:ascii="Times New Roman" w:hAnsi="Times New Roman"/>
              </w:rPr>
              <w:t>s</w:t>
            </w:r>
            <w:r w:rsidRPr="00F9344C">
              <w:rPr>
                <w:rFonts w:ascii="Times New Roman" w:hAnsi="Times New Roman"/>
              </w:rPr>
              <w:t xml:space="preserve">citace </w:t>
            </w:r>
            <w:ins w:id="42" w:author="Jana Berková" w:date="2021-08-22T17:34:00Z">
              <w:r w:rsidR="00934C5D">
                <w:rPr>
                  <w:rFonts w:ascii="Times New Roman" w:hAnsi="Times New Roman"/>
                </w:rPr>
                <w:t xml:space="preserve">(KPR) </w:t>
              </w:r>
            </w:ins>
            <w:r w:rsidRPr="00F9344C">
              <w:rPr>
                <w:rFonts w:ascii="Times New Roman" w:hAnsi="Times New Roman"/>
              </w:rPr>
              <w:t xml:space="preserve">v roce 2020 se </w:t>
            </w:r>
            <w:r w:rsidR="007031AB" w:rsidRPr="00F9344C">
              <w:rPr>
                <w:rFonts w:ascii="Times New Roman" w:hAnsi="Times New Roman"/>
              </w:rPr>
              <w:t xml:space="preserve">odvíjela od doporučených postupů z roku 2015, jedná se o soubor znalostí a dovedností vedoucí k obnově a udržení základních životních funkcí. </w:t>
            </w:r>
          </w:p>
          <w:p w14:paraId="31AE3340" w14:textId="2AEC8AC0" w:rsidR="007031AB" w:rsidRPr="00F9344C" w:rsidRDefault="00934C5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ins w:id="43" w:author="Jana Berková" w:date="2021-08-22T17:31:00Z">
              <w:r>
                <w:rPr>
                  <w:rFonts w:ascii="Times New Roman" w:hAnsi="Times New Roman"/>
                </w:rPr>
                <w:t>Oddělení urgentní medicíny Faku</w:t>
              </w:r>
            </w:ins>
            <w:ins w:id="44" w:author="Jana Berková" w:date="2021-08-22T17:37:00Z">
              <w:r>
                <w:rPr>
                  <w:rFonts w:ascii="Times New Roman" w:hAnsi="Times New Roman"/>
                </w:rPr>
                <w:t>l</w:t>
              </w:r>
            </w:ins>
            <w:ins w:id="45" w:author="Jana Berková" w:date="2021-08-22T17:31:00Z">
              <w:r>
                <w:rPr>
                  <w:rFonts w:ascii="Times New Roman" w:hAnsi="Times New Roman"/>
                </w:rPr>
                <w:t xml:space="preserve">tní nemocnice </w:t>
              </w:r>
            </w:ins>
            <w:del w:id="46" w:author="Jana Berková" w:date="2021-08-22T17:31:00Z">
              <w:r w:rsidR="00982CFF" w:rsidRPr="00F9344C" w:rsidDel="00934C5D">
                <w:rPr>
                  <w:rFonts w:ascii="Times New Roman" w:hAnsi="Times New Roman"/>
                </w:rPr>
                <w:delText>Urgentní příjem v </w:delText>
              </w:r>
            </w:del>
            <w:r w:rsidR="00982CFF" w:rsidRPr="00F9344C">
              <w:rPr>
                <w:rFonts w:ascii="Times New Roman" w:hAnsi="Times New Roman"/>
              </w:rPr>
              <w:t xml:space="preserve">Hradec Králové </w:t>
            </w:r>
            <w:ins w:id="47" w:author="Jana Berková" w:date="2021-08-22T17:37:00Z">
              <w:r>
                <w:rPr>
                  <w:rFonts w:ascii="Times New Roman" w:hAnsi="Times New Roman"/>
                </w:rPr>
                <w:t xml:space="preserve">(OUM FN HK) </w:t>
              </w:r>
            </w:ins>
            <w:ins w:id="48" w:author="Jana Berková" w:date="2021-08-22T17:31:00Z">
              <w:r>
                <w:rPr>
                  <w:rFonts w:ascii="Times New Roman" w:hAnsi="Times New Roman"/>
                </w:rPr>
                <w:t>poskytuje péči</w:t>
              </w:r>
            </w:ins>
            <w:del w:id="49" w:author="Jana Berková" w:date="2021-08-22T17:31:00Z">
              <w:r w:rsidR="00982CFF" w:rsidRPr="00F9344C" w:rsidDel="00934C5D">
                <w:rPr>
                  <w:rFonts w:ascii="Times New Roman" w:hAnsi="Times New Roman"/>
                </w:rPr>
                <w:delText>se stará o</w:delText>
              </w:r>
            </w:del>
            <w:r w:rsidR="00982CFF" w:rsidRPr="00F9344C">
              <w:rPr>
                <w:rFonts w:ascii="Times New Roman" w:hAnsi="Times New Roman"/>
              </w:rPr>
              <w:t> široké</w:t>
            </w:r>
            <w:ins w:id="50" w:author="Jana Berková" w:date="2021-08-22T17:31:00Z">
              <w:r>
                <w:rPr>
                  <w:rFonts w:ascii="Times New Roman" w:hAnsi="Times New Roman"/>
                </w:rPr>
                <w:t>mu</w:t>
              </w:r>
            </w:ins>
            <w:r w:rsidR="00982CFF" w:rsidRPr="00F9344C">
              <w:rPr>
                <w:rFonts w:ascii="Times New Roman" w:hAnsi="Times New Roman"/>
              </w:rPr>
              <w:t xml:space="preserve"> spektru</w:t>
            </w:r>
            <w:del w:id="51" w:author="Jana Berková" w:date="2021-08-22T17:31:00Z">
              <w:r w:rsidR="00982CFF" w:rsidRPr="00F9344C" w:rsidDel="00934C5D">
                <w:rPr>
                  <w:rFonts w:ascii="Times New Roman" w:hAnsi="Times New Roman"/>
                </w:rPr>
                <w:delText>m</w:delText>
              </w:r>
            </w:del>
            <w:r w:rsidR="00982CFF" w:rsidRPr="00F9344C">
              <w:rPr>
                <w:rFonts w:ascii="Times New Roman" w:hAnsi="Times New Roman"/>
              </w:rPr>
              <w:t xml:space="preserve"> pacientů včetně těch, kteří vyžadující </w:t>
            </w:r>
            <w:ins w:id="52" w:author="Jana Berková" w:date="2021-08-22T17:31:00Z">
              <w:r>
                <w:rPr>
                  <w:rFonts w:ascii="Times New Roman" w:hAnsi="Times New Roman"/>
                </w:rPr>
                <w:t>resuscitační</w:t>
              </w:r>
            </w:ins>
            <w:del w:id="53" w:author="Jana Berková" w:date="2021-08-22T17:31:00Z">
              <w:r w:rsidR="00982CFF" w:rsidRPr="00F9344C" w:rsidDel="00934C5D">
                <w:rPr>
                  <w:rFonts w:ascii="Times New Roman" w:hAnsi="Times New Roman"/>
                </w:rPr>
                <w:delText>akutní</w:delText>
              </w:r>
            </w:del>
            <w:r w:rsidR="00982CFF" w:rsidRPr="00F9344C">
              <w:rPr>
                <w:rFonts w:ascii="Times New Roman" w:hAnsi="Times New Roman"/>
              </w:rPr>
              <w:t xml:space="preserve"> </w:t>
            </w:r>
            <w:ins w:id="54" w:author="Jana Berková" w:date="2021-08-22T17:32:00Z">
              <w:r>
                <w:rPr>
                  <w:rFonts w:ascii="Times New Roman" w:hAnsi="Times New Roman"/>
                </w:rPr>
                <w:t xml:space="preserve">nebo </w:t>
              </w:r>
              <w:proofErr w:type="spellStart"/>
              <w:r>
                <w:rPr>
                  <w:rFonts w:ascii="Times New Roman" w:hAnsi="Times New Roman"/>
                </w:rPr>
                <w:t>poresuscitační</w:t>
              </w:r>
              <w:proofErr w:type="spellEnd"/>
              <w:r>
                <w:rPr>
                  <w:rFonts w:ascii="Times New Roman" w:hAnsi="Times New Roman"/>
                </w:rPr>
                <w:t xml:space="preserve"> </w:t>
              </w:r>
            </w:ins>
            <w:r w:rsidR="00982CFF" w:rsidRPr="00F9344C">
              <w:rPr>
                <w:rFonts w:ascii="Times New Roman" w:hAnsi="Times New Roman"/>
              </w:rPr>
              <w:t xml:space="preserve">péči, ať už </w:t>
            </w:r>
            <w:ins w:id="55" w:author="Jana Berková" w:date="2021-08-22T17:32:00Z">
              <w:r>
                <w:rPr>
                  <w:rFonts w:ascii="Times New Roman" w:hAnsi="Times New Roman"/>
                </w:rPr>
                <w:t>jsou přiváženi Z</w:t>
              </w:r>
            </w:ins>
            <w:ins w:id="56" w:author="Jana Berková" w:date="2021-08-22T17:33:00Z">
              <w:r>
                <w:rPr>
                  <w:rFonts w:ascii="Times New Roman" w:hAnsi="Times New Roman"/>
                </w:rPr>
                <w:t xml:space="preserve">dravotnickou záchrannou službou </w:t>
              </w:r>
            </w:ins>
            <w:ins w:id="57" w:author="Jana Berková" w:date="2021-08-22T22:17:00Z">
              <w:r w:rsidR="005B7ACD">
                <w:rPr>
                  <w:rFonts w:ascii="Times New Roman" w:hAnsi="Times New Roman"/>
                </w:rPr>
                <w:t xml:space="preserve">(ZZS) </w:t>
              </w:r>
            </w:ins>
            <w:ins w:id="58" w:author="Jana Berková" w:date="2021-08-22T17:33:00Z">
              <w:r>
                <w:rPr>
                  <w:rFonts w:ascii="Times New Roman" w:hAnsi="Times New Roman"/>
                </w:rPr>
                <w:t xml:space="preserve">nebo se </w:t>
              </w:r>
            </w:ins>
            <w:del w:id="59" w:author="Jana Berková" w:date="2021-08-22T17:33:00Z">
              <w:r w:rsidR="00982CFF" w:rsidRPr="00F9344C" w:rsidDel="00934C5D">
                <w:rPr>
                  <w:rFonts w:ascii="Times New Roman" w:hAnsi="Times New Roman"/>
                </w:rPr>
                <w:delText>předem avizovanou či</w:delText>
              </w:r>
            </w:del>
            <w:ins w:id="60" w:author="Jana Berková" w:date="2021-08-22T17:33:00Z">
              <w:r>
                <w:rPr>
                  <w:rFonts w:ascii="Times New Roman" w:hAnsi="Times New Roman"/>
                </w:rPr>
                <w:t>pro</w:t>
              </w:r>
            </w:ins>
            <w:r w:rsidR="00982CFF" w:rsidRPr="00F9344C">
              <w:rPr>
                <w:rFonts w:ascii="Times New Roman" w:hAnsi="Times New Roman"/>
              </w:rPr>
              <w:t xml:space="preserve"> náhle vzn</w:t>
            </w:r>
            <w:r w:rsidR="00252052">
              <w:rPr>
                <w:rFonts w:ascii="Times New Roman" w:hAnsi="Times New Roman"/>
              </w:rPr>
              <w:t>iklou změnu zdravotního stavu</w:t>
            </w:r>
            <w:ins w:id="61" w:author="Jana Berková" w:date="2021-08-22T17:33:00Z">
              <w:r>
                <w:rPr>
                  <w:rFonts w:ascii="Times New Roman" w:hAnsi="Times New Roman"/>
                </w:rPr>
                <w:t xml:space="preserve"> dostaví sami</w:t>
              </w:r>
            </w:ins>
            <w:r w:rsidR="00252052">
              <w:rPr>
                <w:rFonts w:ascii="Times New Roman" w:hAnsi="Times New Roman"/>
              </w:rPr>
              <w:t xml:space="preserve">. </w:t>
            </w:r>
            <w:ins w:id="62" w:author="Jana Berková" w:date="2021-08-22T17:34:00Z">
              <w:r>
                <w:rPr>
                  <w:rFonts w:ascii="Times New Roman" w:hAnsi="Times New Roman"/>
                </w:rPr>
                <w:t>Zh</w:t>
              </w:r>
            </w:ins>
            <w:ins w:id="63" w:author="Jana Berková" w:date="2021-08-22T17:35:00Z">
              <w:r>
                <w:rPr>
                  <w:rFonts w:ascii="Times New Roman" w:hAnsi="Times New Roman"/>
                </w:rPr>
                <w:t>odnocení výsledků KPR je jedním z povinně sledovaných parametrů kvality péče OUM</w:t>
              </w:r>
            </w:ins>
            <w:ins w:id="64" w:author="Jana Berková" w:date="2021-08-22T17:37:00Z">
              <w:r w:rsidR="00574264">
                <w:rPr>
                  <w:rFonts w:ascii="Times New Roman" w:hAnsi="Times New Roman"/>
                </w:rPr>
                <w:t>.</w:t>
              </w:r>
            </w:ins>
            <w:ins w:id="65" w:author="Jana Berková" w:date="2021-08-22T17:35:00Z">
              <w:r>
                <w:rPr>
                  <w:rFonts w:ascii="Times New Roman" w:hAnsi="Times New Roman"/>
                </w:rPr>
                <w:t xml:space="preserve"> </w:t>
              </w:r>
            </w:ins>
            <w:r w:rsidR="00252052">
              <w:rPr>
                <w:rFonts w:ascii="Times New Roman" w:hAnsi="Times New Roman"/>
              </w:rPr>
              <w:t>S</w:t>
            </w:r>
            <w:r w:rsidR="00982CFF" w:rsidRPr="00F9344C">
              <w:rPr>
                <w:rFonts w:ascii="Times New Roman" w:hAnsi="Times New Roman"/>
              </w:rPr>
              <w:t>pektrum pacientů</w:t>
            </w:r>
            <w:del w:id="66" w:author="Jana Berková" w:date="2021-08-22T17:37:00Z">
              <w:r w:rsidR="00982CFF" w:rsidRPr="00F9344C" w:rsidDel="00574264">
                <w:rPr>
                  <w:rFonts w:ascii="Times New Roman" w:hAnsi="Times New Roman"/>
                </w:rPr>
                <w:delText>, pracovní náplň</w:delText>
              </w:r>
            </w:del>
            <w:r w:rsidR="00982CFF" w:rsidRPr="00F9344C">
              <w:rPr>
                <w:rFonts w:ascii="Times New Roman" w:hAnsi="Times New Roman"/>
              </w:rPr>
              <w:t xml:space="preserve"> a dosažené výsledky </w:t>
            </w:r>
            <w:ins w:id="67" w:author="Jana Berková" w:date="2021-08-22T17:37:00Z">
              <w:r w:rsidR="00574264">
                <w:rPr>
                  <w:rFonts w:ascii="Times New Roman" w:hAnsi="Times New Roman"/>
                </w:rPr>
                <w:t>byly</w:t>
              </w:r>
            </w:ins>
            <w:ins w:id="68" w:author="Jana Berková" w:date="2021-08-22T17:38:00Z">
              <w:r w:rsidR="00574264">
                <w:rPr>
                  <w:rFonts w:ascii="Times New Roman" w:hAnsi="Times New Roman"/>
                </w:rPr>
                <w:t xml:space="preserve"> v roce 2020</w:t>
              </w:r>
            </w:ins>
            <w:del w:id="69" w:author="Jana Berková" w:date="2021-08-22T17:37:00Z">
              <w:r w:rsidR="00982CFF" w:rsidRPr="00F9344C" w:rsidDel="00574264">
                <w:rPr>
                  <w:rFonts w:ascii="Times New Roman" w:hAnsi="Times New Roman"/>
                </w:rPr>
                <w:delText>jsou</w:delText>
              </w:r>
            </w:del>
            <w:r w:rsidR="00982CFF" w:rsidRPr="00F9344C">
              <w:rPr>
                <w:rFonts w:ascii="Times New Roman" w:hAnsi="Times New Roman"/>
              </w:rPr>
              <w:t xml:space="preserve"> ovlivněny </w:t>
            </w:r>
            <w:del w:id="70" w:author="Jana Berková" w:date="2021-08-22T17:37:00Z">
              <w:r w:rsidR="00982CFF" w:rsidRPr="00F9344C" w:rsidDel="00574264">
                <w:rPr>
                  <w:rFonts w:ascii="Times New Roman" w:hAnsi="Times New Roman"/>
                </w:rPr>
                <w:delText>i</w:delText>
              </w:r>
            </w:del>
            <w:del w:id="71" w:author="Jana Berková" w:date="2021-08-22T22:15:00Z">
              <w:r w:rsidR="00982CFF" w:rsidRPr="00F9344C" w:rsidDel="005B7ACD">
                <w:rPr>
                  <w:rFonts w:ascii="Times New Roman" w:hAnsi="Times New Roman"/>
                </w:rPr>
                <w:delText xml:space="preserve"> </w:delText>
              </w:r>
            </w:del>
            <w:del w:id="72" w:author="Jana Berková" w:date="2021-08-22T17:38:00Z">
              <w:r w:rsidR="00982CFF" w:rsidRPr="00F9344C" w:rsidDel="00574264">
                <w:rPr>
                  <w:rFonts w:ascii="Times New Roman" w:hAnsi="Times New Roman"/>
                </w:rPr>
                <w:delText xml:space="preserve">probíhající </w:delText>
              </w:r>
            </w:del>
            <w:r w:rsidR="00982CFF" w:rsidRPr="00F9344C">
              <w:rPr>
                <w:rFonts w:ascii="Times New Roman" w:hAnsi="Times New Roman"/>
              </w:rPr>
              <w:t>pandemií COVID</w:t>
            </w:r>
            <w:ins w:id="73" w:author="Jana Berková" w:date="2021-08-22T22:17:00Z">
              <w:r w:rsidR="005B7ACD">
                <w:rPr>
                  <w:rFonts w:ascii="Times New Roman" w:hAnsi="Times New Roman"/>
                </w:rPr>
                <w:t>-</w:t>
              </w:r>
            </w:ins>
            <w:r w:rsidR="00982CFF" w:rsidRPr="00F9344C">
              <w:rPr>
                <w:rFonts w:ascii="Times New Roman" w:hAnsi="Times New Roman"/>
              </w:rPr>
              <w:t>19.</w:t>
            </w:r>
          </w:p>
          <w:p w14:paraId="02F0F6D2" w14:textId="1C2F874D" w:rsidR="00692B38" w:rsidRDefault="00053D3A" w:rsidP="00B01E5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del w:id="74" w:author="Jana Berková" w:date="2021-08-22T17:38:00Z">
              <w:r w:rsidDel="00574264">
                <w:rPr>
                  <w:rFonts w:ascii="Times New Roman" w:hAnsi="Times New Roman"/>
                </w:rPr>
                <w:delText>Současně na UP nejsou ošetřování pacienti, kteří jsou přímo směřováni na specializovaná pracoviště např. CATLAB. Naopak avizované polytrauma neboli „ triáž pozitivní</w:delText>
              </w:r>
              <w:r w:rsidR="006D44E4" w:rsidDel="00574264">
                <w:rPr>
                  <w:rFonts w:ascii="Times New Roman" w:hAnsi="Times New Roman"/>
                </w:rPr>
                <w:delText xml:space="preserve"> pacient</w:delText>
              </w:r>
              <w:r w:rsidDel="00574264">
                <w:rPr>
                  <w:rFonts w:ascii="Times New Roman" w:hAnsi="Times New Roman"/>
                </w:rPr>
                <w:delText>“</w:delText>
              </w:r>
              <w:r w:rsidR="006D44E4" w:rsidDel="00574264">
                <w:rPr>
                  <w:rFonts w:ascii="Times New Roman" w:hAnsi="Times New Roman"/>
                </w:rPr>
                <w:delText xml:space="preserve"> (s poranění alespoň 2 tělesných orgánu ohrožující základní životní funkce) </w:delText>
              </w:r>
              <w:r w:rsidDel="00574264">
                <w:rPr>
                  <w:rFonts w:ascii="Times New Roman" w:hAnsi="Times New Roman"/>
                </w:rPr>
                <w:delText>je primárně směřován k ošetření na UP.  V rámci primární nemocniční péče je snaha o odhalení reverzibilní příčin</w:delText>
              </w:r>
              <w:r w:rsidR="00164700" w:rsidDel="00574264">
                <w:rPr>
                  <w:rFonts w:ascii="Times New Roman" w:hAnsi="Times New Roman"/>
                </w:rPr>
                <w:delText>y</w:delText>
              </w:r>
              <w:r w:rsidDel="00574264">
                <w:rPr>
                  <w:rFonts w:ascii="Times New Roman" w:hAnsi="Times New Roman"/>
                </w:rPr>
                <w:delText xml:space="preserve"> vedoucí k nutnosti KPR – 4H</w:delText>
              </w:r>
              <w:r w:rsidR="00E30329" w:rsidDel="00574264">
                <w:rPr>
                  <w:rFonts w:ascii="Times New Roman" w:hAnsi="Times New Roman"/>
                </w:rPr>
                <w:delText xml:space="preserve"> + 4T s jejich urgentním řešení</w:delText>
              </w:r>
              <w:r w:rsidR="00CD19E7" w:rsidDel="00574264">
                <w:rPr>
                  <w:rFonts w:ascii="Times New Roman" w:hAnsi="Times New Roman"/>
                </w:rPr>
                <w:delText>m.</w:delText>
              </w:r>
            </w:del>
            <w:del w:id="75" w:author="Jana Berková" w:date="2021-08-22T22:14:00Z">
              <w:r w:rsidR="00CD19E7" w:rsidDel="005B7ACD">
                <w:rPr>
                  <w:rFonts w:ascii="Times New Roman" w:hAnsi="Times New Roman"/>
                </w:rPr>
                <w:delText xml:space="preserve"> </w:delText>
              </w:r>
            </w:del>
            <w:r w:rsidR="00CD19E7">
              <w:rPr>
                <w:rFonts w:ascii="Times New Roman" w:hAnsi="Times New Roman"/>
              </w:rPr>
              <w:t>Po stabilizaci stavu je</w:t>
            </w:r>
            <w:r w:rsidR="00E30329">
              <w:rPr>
                <w:rFonts w:ascii="Times New Roman" w:hAnsi="Times New Roman"/>
              </w:rPr>
              <w:t xml:space="preserve"> </w:t>
            </w:r>
            <w:r w:rsidR="00CD19E7">
              <w:rPr>
                <w:rFonts w:ascii="Times New Roman" w:hAnsi="Times New Roman"/>
              </w:rPr>
              <w:t xml:space="preserve">pacient přijat </w:t>
            </w:r>
            <w:r w:rsidR="00E30329">
              <w:rPr>
                <w:rFonts w:ascii="Times New Roman" w:hAnsi="Times New Roman"/>
              </w:rPr>
              <w:t>na cílové pracoviště podle etiologie srdeční zástavy</w:t>
            </w:r>
            <w:r w:rsidR="00235CCB">
              <w:rPr>
                <w:rFonts w:ascii="Times New Roman" w:hAnsi="Times New Roman"/>
              </w:rPr>
              <w:t xml:space="preserve"> </w:t>
            </w:r>
            <w:ins w:id="76" w:author="Jana Berková" w:date="2021-08-22T17:39:00Z">
              <w:r w:rsidR="00574264">
                <w:rPr>
                  <w:rFonts w:ascii="Times New Roman" w:hAnsi="Times New Roman"/>
                </w:rPr>
                <w:t>k</w:t>
              </w:r>
            </w:ins>
            <w:del w:id="77" w:author="Jana Berková" w:date="2021-08-22T17:39:00Z">
              <w:r w:rsidR="00235CCB" w:rsidDel="00574264">
                <w:rPr>
                  <w:rFonts w:ascii="Times New Roman" w:hAnsi="Times New Roman"/>
                </w:rPr>
                <w:delText>s</w:delText>
              </w:r>
            </w:del>
            <w:r w:rsidR="00235CCB">
              <w:rPr>
                <w:rFonts w:ascii="Times New Roman" w:hAnsi="Times New Roman"/>
              </w:rPr>
              <w:t> pokračování</w:t>
            </w:r>
            <w:del w:id="78" w:author="Jana Berková" w:date="2021-08-22T18:12:00Z">
              <w:r w:rsidR="00235CCB" w:rsidDel="00E64326">
                <w:rPr>
                  <w:rFonts w:ascii="Times New Roman" w:hAnsi="Times New Roman"/>
                </w:rPr>
                <w:delText>m</w:delText>
              </w:r>
            </w:del>
            <w:r w:rsidR="00235CCB">
              <w:rPr>
                <w:rFonts w:ascii="Times New Roman" w:hAnsi="Times New Roman"/>
              </w:rPr>
              <w:t xml:space="preserve"> </w:t>
            </w:r>
            <w:proofErr w:type="spellStart"/>
            <w:r w:rsidR="00235CCB">
              <w:rPr>
                <w:rFonts w:ascii="Times New Roman" w:hAnsi="Times New Roman"/>
              </w:rPr>
              <w:t>po</w:t>
            </w:r>
            <w:r w:rsidR="008E3D49">
              <w:rPr>
                <w:rFonts w:ascii="Times New Roman" w:hAnsi="Times New Roman"/>
              </w:rPr>
              <w:t>r</w:t>
            </w:r>
            <w:r w:rsidR="00692B38">
              <w:rPr>
                <w:rFonts w:ascii="Times New Roman" w:hAnsi="Times New Roman"/>
              </w:rPr>
              <w:t>esuscitační</w:t>
            </w:r>
            <w:proofErr w:type="spellEnd"/>
            <w:r w:rsidR="00692B38">
              <w:rPr>
                <w:rFonts w:ascii="Times New Roman" w:hAnsi="Times New Roman"/>
              </w:rPr>
              <w:t xml:space="preserve"> péče.</w:t>
            </w:r>
            <w:r w:rsidR="00E30329">
              <w:rPr>
                <w:rFonts w:ascii="Times New Roman" w:hAnsi="Times New Roman"/>
              </w:rPr>
              <w:t xml:space="preserve"> </w:t>
            </w:r>
            <w:del w:id="79" w:author="Jana Berková" w:date="2021-08-22T17:39:00Z">
              <w:r w:rsidR="00A2141E" w:rsidDel="00574264">
                <w:rPr>
                  <w:rFonts w:ascii="Times New Roman" w:hAnsi="Times New Roman"/>
                </w:rPr>
                <w:delText xml:space="preserve">U pacientů jsme podle dostupné dokumentace vyhodnocovali CPC </w:delText>
              </w:r>
              <w:r w:rsidR="00B01E53" w:rsidDel="00574264">
                <w:rPr>
                  <w:rFonts w:ascii="Times New Roman" w:hAnsi="Times New Roman"/>
                </w:rPr>
                <w:delText>(cerebral performance category).</w:delText>
              </w:r>
            </w:del>
          </w:p>
          <w:p w14:paraId="71397E39" w14:textId="77777777" w:rsidR="00B01E53" w:rsidRPr="00F9344C" w:rsidRDefault="00B01E53" w:rsidP="00B01E5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31B5D" w14:paraId="046C4753" w14:textId="77777777" w:rsidTr="00116677">
        <w:trPr>
          <w:trHeight w:val="373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CFAD" w14:textId="071C5C12" w:rsidR="00E31B5D" w:rsidRPr="00C34BB3" w:rsidRDefault="006B69B1">
            <w:pPr>
              <w:widowControl w:val="0"/>
              <w:spacing w:after="0" w:line="240" w:lineRule="auto"/>
              <w:jc w:val="both"/>
              <w:rPr>
                <w:b/>
                <w:rPrChange w:id="80" w:author="Berková Jana" w:date="2021-08-23T13:51:00Z">
                  <w:rPr/>
                </w:rPrChange>
              </w:rPr>
            </w:pPr>
            <w:del w:id="81" w:author="Jana Berková" w:date="2021-08-22T17:39:00Z">
              <w:r w:rsidRPr="00C34BB3" w:rsidDel="00574264">
                <w:rPr>
                  <w:rFonts w:ascii="Titillium Up" w:hAnsi="Titillium Up"/>
                  <w:b/>
                  <w:rPrChange w:id="82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J</w:delText>
              </w:r>
              <w:r w:rsidRPr="00C34BB3" w:rsidDel="00574264">
                <w:rPr>
                  <w:rFonts w:ascii="Titillium Up" w:hAnsi="Titillium Up" w:hint="eastAsia"/>
                  <w:b/>
                  <w:rPrChange w:id="83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á</w:delText>
              </w:r>
              <w:r w:rsidRPr="00C34BB3" w:rsidDel="00574264">
                <w:rPr>
                  <w:rFonts w:ascii="Titillium Up" w:hAnsi="Titillium Up"/>
                  <w:b/>
                  <w:rPrChange w:id="84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dro a</w:delText>
              </w:r>
              <w:r w:rsidR="00E30329" w:rsidRPr="00C34BB3" w:rsidDel="00574264">
                <w:rPr>
                  <w:rFonts w:ascii="Courier New" w:hAnsi="Courier New" w:cs="Courier New"/>
                  <w:b/>
                  <w:rPrChange w:id="85" w:author="Berková Jana" w:date="2021-08-23T13:51:00Z">
                    <w:rPr>
                      <w:rFonts w:ascii="Courier New" w:hAnsi="Courier New" w:cs="Courier New"/>
                    </w:rPr>
                  </w:rPrChange>
                </w:rPr>
                <w:delText xml:space="preserve"> </w:delText>
              </w:r>
              <w:r w:rsidRPr="00C34BB3" w:rsidDel="00574264">
                <w:rPr>
                  <w:rFonts w:ascii="Titillium Up" w:hAnsi="Titillium Up"/>
                  <w:b/>
                  <w:rPrChange w:id="86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z</w:delText>
              </w:r>
              <w:r w:rsidRPr="00C34BB3" w:rsidDel="00574264">
                <w:rPr>
                  <w:rFonts w:ascii="Titillium Up" w:hAnsi="Titillium Up" w:hint="eastAsia"/>
                  <w:b/>
                  <w:rPrChange w:id="87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á</w:delText>
              </w:r>
              <w:r w:rsidRPr="00C34BB3" w:rsidDel="00574264">
                <w:rPr>
                  <w:rFonts w:ascii="Titillium Up" w:hAnsi="Titillium Up"/>
                  <w:b/>
                  <w:rPrChange w:id="88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kladn</w:delText>
              </w:r>
              <w:r w:rsidRPr="00C34BB3" w:rsidDel="00574264">
                <w:rPr>
                  <w:rFonts w:ascii="Titillium Up" w:hAnsi="Titillium Up" w:hint="eastAsia"/>
                  <w:b/>
                  <w:rPrChange w:id="89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í</w:delText>
              </w:r>
              <w:r w:rsidRPr="00C34BB3" w:rsidDel="00574264">
                <w:rPr>
                  <w:rFonts w:ascii="Titillium Up" w:hAnsi="Titillium Up"/>
                  <w:b/>
                  <w:rPrChange w:id="90" w:author="Berková Jana" w:date="2021-08-23T13:51:00Z">
                    <w:rPr>
                      <w:rFonts w:ascii="Titillium Up" w:hAnsi="Titillium Up"/>
                    </w:rPr>
                  </w:rPrChange>
                </w:rPr>
                <w:delText xml:space="preserve"> v</w:delText>
              </w:r>
              <w:r w:rsidRPr="00C34BB3" w:rsidDel="00574264">
                <w:rPr>
                  <w:rFonts w:ascii="Titillium Up" w:hAnsi="Titillium Up" w:hint="eastAsia"/>
                  <w:b/>
                  <w:rPrChange w:id="91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ý</w:delText>
              </w:r>
              <w:r w:rsidRPr="00C34BB3" w:rsidDel="00574264">
                <w:rPr>
                  <w:rFonts w:ascii="Titillium Up" w:hAnsi="Titillium Up"/>
                  <w:b/>
                  <w:rPrChange w:id="92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sledky p</w:delText>
              </w:r>
              <w:r w:rsidRPr="00C34BB3" w:rsidDel="00574264">
                <w:rPr>
                  <w:rFonts w:ascii="Titillium Up" w:hAnsi="Titillium Up" w:hint="eastAsia"/>
                  <w:b/>
                  <w:rPrChange w:id="93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ř</w:delText>
              </w:r>
              <w:r w:rsidRPr="00C34BB3" w:rsidDel="00574264">
                <w:rPr>
                  <w:rFonts w:ascii="Titillium Up" w:hAnsi="Titillium Up"/>
                  <w:b/>
                  <w:rPrChange w:id="94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edn</w:delText>
              </w:r>
              <w:r w:rsidRPr="00C34BB3" w:rsidDel="00574264">
                <w:rPr>
                  <w:rFonts w:ascii="Titillium Up" w:hAnsi="Titillium Up" w:hint="eastAsia"/>
                  <w:b/>
                  <w:rPrChange w:id="95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delText>áš</w:delText>
              </w:r>
              <w:r w:rsidRPr="00C34BB3" w:rsidDel="00574264">
                <w:rPr>
                  <w:rFonts w:ascii="Titillium Up" w:hAnsi="Titillium Up"/>
                  <w:b/>
                  <w:rPrChange w:id="96" w:author="Berková Jana" w:date="2021-08-23T13:51:00Z">
                    <w:rPr>
                      <w:rFonts w:ascii="Titillium Up" w:hAnsi="Titillium Up"/>
                    </w:rPr>
                  </w:rPrChange>
                </w:rPr>
                <w:delText>ky</w:delText>
              </w:r>
            </w:del>
            <w:ins w:id="97" w:author="Jana Berková" w:date="2021-08-22T17:39:00Z">
              <w:r w:rsidR="00574264" w:rsidRPr="00C34BB3">
                <w:rPr>
                  <w:rFonts w:ascii="Titillium Up" w:hAnsi="Titillium Up"/>
                  <w:b/>
                  <w:rPrChange w:id="98" w:author="Berková Jana" w:date="2021-08-23T13:51:00Z">
                    <w:rPr>
                      <w:rFonts w:ascii="Titillium Up" w:hAnsi="Titillium Up"/>
                    </w:rPr>
                  </w:rPrChange>
                </w:rPr>
                <w:t>Metodika</w:t>
              </w:r>
            </w:ins>
            <w:ins w:id="99" w:author="Jana Berková" w:date="2021-08-22T21:52:00Z">
              <w:r w:rsidR="00F844D6" w:rsidRPr="00C34BB3">
                <w:rPr>
                  <w:rFonts w:ascii="Titillium Up" w:hAnsi="Titillium Up"/>
                  <w:b/>
                  <w:rPrChange w:id="100" w:author="Berková Jana" w:date="2021-08-23T13:51:00Z">
                    <w:rPr>
                      <w:rFonts w:ascii="Titillium Up" w:hAnsi="Titillium Up"/>
                    </w:rPr>
                  </w:rPrChange>
                </w:rPr>
                <w:t xml:space="preserve">, </w:t>
              </w:r>
            </w:ins>
            <w:ins w:id="101" w:author="Jana Berková" w:date="2021-08-22T17:39:00Z">
              <w:r w:rsidR="00574264" w:rsidRPr="00C34BB3">
                <w:rPr>
                  <w:rFonts w:ascii="Titillium Up" w:hAnsi="Titillium Up"/>
                  <w:b/>
                  <w:rPrChange w:id="102" w:author="Berková Jana" w:date="2021-08-23T13:51:00Z">
                    <w:rPr>
                      <w:rFonts w:ascii="Titillium Up" w:hAnsi="Titillium Up"/>
                    </w:rPr>
                  </w:rPrChange>
                </w:rPr>
                <w:t>v</w:t>
              </w:r>
              <w:r w:rsidR="00574264" w:rsidRPr="00C34BB3">
                <w:rPr>
                  <w:rFonts w:ascii="Titillium Up" w:hAnsi="Titillium Up" w:hint="eastAsia"/>
                  <w:b/>
                  <w:rPrChange w:id="103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t>ý</w:t>
              </w:r>
              <w:r w:rsidR="00574264" w:rsidRPr="00C34BB3">
                <w:rPr>
                  <w:rFonts w:ascii="Titillium Up" w:hAnsi="Titillium Up"/>
                  <w:b/>
                  <w:rPrChange w:id="104" w:author="Berková Jana" w:date="2021-08-23T13:51:00Z">
                    <w:rPr>
                      <w:rFonts w:ascii="Titillium Up" w:hAnsi="Titillium Up"/>
                    </w:rPr>
                  </w:rPrChange>
                </w:rPr>
                <w:t>sledky</w:t>
              </w:r>
            </w:ins>
            <w:ins w:id="105" w:author="Jana Berková" w:date="2021-08-22T21:52:00Z">
              <w:r w:rsidR="00F844D6" w:rsidRPr="00C34BB3">
                <w:rPr>
                  <w:rFonts w:ascii="Titillium Up" w:hAnsi="Titillium Up"/>
                  <w:b/>
                  <w:rPrChange w:id="106" w:author="Berková Jana" w:date="2021-08-23T13:51:00Z">
                    <w:rPr>
                      <w:rFonts w:ascii="Titillium Up" w:hAnsi="Titillium Up"/>
                    </w:rPr>
                  </w:rPrChange>
                </w:rPr>
                <w:t xml:space="preserve"> a z</w:t>
              </w:r>
              <w:r w:rsidR="00F844D6" w:rsidRPr="00C34BB3">
                <w:rPr>
                  <w:rFonts w:ascii="Titillium Up" w:hAnsi="Titillium Up" w:hint="eastAsia"/>
                  <w:b/>
                  <w:rPrChange w:id="107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t>á</w:t>
              </w:r>
              <w:r w:rsidR="00F844D6" w:rsidRPr="00C34BB3">
                <w:rPr>
                  <w:rFonts w:ascii="Titillium Up" w:hAnsi="Titillium Up"/>
                  <w:b/>
                  <w:rPrChange w:id="108" w:author="Berková Jana" w:date="2021-08-23T13:51:00Z">
                    <w:rPr>
                      <w:rFonts w:ascii="Titillium Up" w:hAnsi="Titillium Up"/>
                    </w:rPr>
                  </w:rPrChange>
                </w:rPr>
                <w:t>v</w:t>
              </w:r>
              <w:r w:rsidR="00F844D6" w:rsidRPr="00C34BB3">
                <w:rPr>
                  <w:rFonts w:ascii="Titillium Up" w:hAnsi="Titillium Up" w:hint="eastAsia"/>
                  <w:b/>
                  <w:rPrChange w:id="109" w:author="Berková Jana" w:date="2021-08-23T13:51:00Z">
                    <w:rPr>
                      <w:rFonts w:ascii="Titillium Up" w:hAnsi="Titillium Up" w:hint="eastAsia"/>
                    </w:rPr>
                  </w:rPrChange>
                </w:rPr>
                <w:t>ě</w:t>
              </w:r>
              <w:r w:rsidR="00F844D6" w:rsidRPr="00C34BB3">
                <w:rPr>
                  <w:rFonts w:ascii="Titillium Up" w:hAnsi="Titillium Up"/>
                  <w:b/>
                  <w:rPrChange w:id="110" w:author="Berková Jana" w:date="2021-08-23T13:51:00Z">
                    <w:rPr>
                      <w:rFonts w:ascii="Titillium Up" w:hAnsi="Titillium Up"/>
                    </w:rPr>
                  </w:rPrChange>
                </w:rPr>
                <w:t>r</w:t>
              </w:r>
            </w:ins>
            <w:r w:rsidRPr="00C34BB3">
              <w:rPr>
                <w:rFonts w:ascii="Titillium Up" w:hAnsi="Titillium Up"/>
                <w:b/>
                <w:rPrChange w:id="111" w:author="Berková Jana" w:date="2021-08-23T13:51:00Z">
                  <w:rPr>
                    <w:rFonts w:ascii="Titillium Up" w:hAnsi="Titillium Up"/>
                  </w:rPr>
                </w:rPrChange>
              </w:rPr>
              <w:t>:</w:t>
            </w:r>
          </w:p>
          <w:p w14:paraId="4407255F" w14:textId="2EEA9F87" w:rsidR="00E31B5D" w:rsidDel="00C34BB3" w:rsidRDefault="00E31B5D">
            <w:pPr>
              <w:widowControl w:val="0"/>
              <w:spacing w:after="0" w:line="240" w:lineRule="auto"/>
              <w:jc w:val="both"/>
              <w:rPr>
                <w:del w:id="112" w:author="Berková Jana" w:date="2021-08-23T13:52:00Z"/>
                <w:rFonts w:ascii="Titillium Up" w:hAnsi="Titillium Up"/>
              </w:rPr>
            </w:pPr>
          </w:p>
          <w:p w14:paraId="61317B5C" w14:textId="592F67EF" w:rsidR="00C910AC" w:rsidRDefault="00574264" w:rsidP="00B16A29">
            <w:pPr>
              <w:widowControl w:val="0"/>
              <w:spacing w:after="0" w:line="240" w:lineRule="auto"/>
              <w:jc w:val="both"/>
              <w:rPr>
                <w:rFonts w:ascii="Titillium Up" w:hAnsi="Titillium Up"/>
              </w:rPr>
            </w:pPr>
            <w:ins w:id="113" w:author="Jana Berková" w:date="2021-08-22T17:39:00Z">
              <w:r>
                <w:rPr>
                  <w:rFonts w:ascii="Titillium Up" w:hAnsi="Titillium Up"/>
                </w:rPr>
                <w:t xml:space="preserve">Provedli jsme retrospektivní analýzu souboru </w:t>
              </w:r>
            </w:ins>
            <w:ins w:id="114" w:author="Jana Berková" w:date="2021-08-22T21:44:00Z">
              <w:r w:rsidR="004D1CEE">
                <w:rPr>
                  <w:rFonts w:ascii="Titillium Up" w:hAnsi="Titillium Up"/>
                </w:rPr>
                <w:t>pa</w:t>
              </w:r>
            </w:ins>
            <w:ins w:id="115" w:author="Jana Berková" w:date="2021-08-22T17:39:00Z">
              <w:r>
                <w:rPr>
                  <w:rFonts w:ascii="Titillium Up" w:hAnsi="Titillium Up"/>
                </w:rPr>
                <w:t xml:space="preserve">cientů, kterým byla na </w:t>
              </w:r>
            </w:ins>
            <w:ins w:id="116" w:author="Jana Berková" w:date="2021-08-22T17:40:00Z">
              <w:r>
                <w:rPr>
                  <w:rFonts w:ascii="Titillium Up" w:hAnsi="Titillium Up"/>
                </w:rPr>
                <w:t>našem oddělení poskytnuta res</w:t>
              </w:r>
            </w:ins>
            <w:ins w:id="117" w:author="Jana Berková" w:date="2021-08-22T17:45:00Z">
              <w:r>
                <w:rPr>
                  <w:rFonts w:ascii="Titillium Up" w:hAnsi="Titillium Up"/>
                </w:rPr>
                <w:t>us</w:t>
              </w:r>
            </w:ins>
            <w:ins w:id="118" w:author="Jana Berková" w:date="2021-08-22T17:40:00Z">
              <w:r>
                <w:rPr>
                  <w:rFonts w:ascii="Titillium Up" w:hAnsi="Titillium Up"/>
                </w:rPr>
                <w:t xml:space="preserve">citační nebo navazující </w:t>
              </w:r>
              <w:proofErr w:type="spellStart"/>
              <w:r>
                <w:rPr>
                  <w:rFonts w:ascii="Titillium Up" w:hAnsi="Titillium Up"/>
                </w:rPr>
                <w:t>poresuscitační</w:t>
              </w:r>
              <w:proofErr w:type="spellEnd"/>
              <w:r>
                <w:rPr>
                  <w:rFonts w:ascii="Titillium Up" w:hAnsi="Titillium Up"/>
                </w:rPr>
                <w:t xml:space="preserve"> péče. </w:t>
              </w:r>
            </w:ins>
            <w:r w:rsidR="00235CCB">
              <w:rPr>
                <w:rFonts w:ascii="Titillium Up" w:hAnsi="Titillium Up"/>
              </w:rPr>
              <w:t xml:space="preserve">V roce 2020 bylo ošetřeno na </w:t>
            </w:r>
            <w:ins w:id="119" w:author="Jana Berková" w:date="2021-08-22T17:40:00Z">
              <w:r>
                <w:rPr>
                  <w:rFonts w:ascii="Titillium Up" w:hAnsi="Titillium Up"/>
                </w:rPr>
                <w:t>OUM FN HK</w:t>
              </w:r>
            </w:ins>
            <w:del w:id="120" w:author="Jana Berková" w:date="2021-08-22T17:40:00Z">
              <w:r w:rsidR="00235CCB" w:rsidDel="00574264">
                <w:rPr>
                  <w:rFonts w:ascii="Titillium Up" w:hAnsi="Titillium Up"/>
                </w:rPr>
                <w:delText>UP</w:delText>
              </w:r>
            </w:del>
            <w:r w:rsidR="00235CCB">
              <w:rPr>
                <w:rFonts w:ascii="Titillium Up" w:hAnsi="Titillium Up"/>
              </w:rPr>
              <w:t xml:space="preserve"> celkem 95 pacientů vyžadující</w:t>
            </w:r>
            <w:ins w:id="121" w:author="Jana Berková" w:date="2021-08-22T22:16:00Z">
              <w:r w:rsidR="005B7ACD">
                <w:rPr>
                  <w:rFonts w:ascii="Titillium Up" w:hAnsi="Titillium Up"/>
                </w:rPr>
                <w:t>ch</w:t>
              </w:r>
            </w:ins>
            <w:r w:rsidR="00235CCB">
              <w:rPr>
                <w:rFonts w:ascii="Titillium Up" w:hAnsi="Titillium Up"/>
              </w:rPr>
              <w:t xml:space="preserve"> </w:t>
            </w:r>
            <w:del w:id="122" w:author="Jana Berková" w:date="2021-08-22T17:41:00Z">
              <w:r w:rsidR="00235CCB" w:rsidDel="00574264">
                <w:rPr>
                  <w:rFonts w:ascii="Titillium Up" w:hAnsi="Titillium Up"/>
                </w:rPr>
                <w:delText>KPR</w:delText>
              </w:r>
            </w:del>
            <w:ins w:id="123" w:author="Jana Berková" w:date="2021-08-22T17:43:00Z">
              <w:r>
                <w:rPr>
                  <w:rFonts w:ascii="Titillium Up" w:hAnsi="Titillium Up"/>
                </w:rPr>
                <w:t>výše uvedený</w:t>
              </w:r>
            </w:ins>
            <w:ins w:id="124" w:author="Jana Berková" w:date="2021-08-22T17:41:00Z">
              <w:r>
                <w:rPr>
                  <w:rFonts w:ascii="Titillium Up" w:hAnsi="Titillium Up"/>
                </w:rPr>
                <w:t xml:space="preserve"> typ péče, z nichž </w:t>
              </w:r>
            </w:ins>
            <w:del w:id="125" w:author="Jana Berková" w:date="2021-08-22T17:41:00Z">
              <w:r w:rsidR="00235CCB" w:rsidDel="00574264">
                <w:rPr>
                  <w:rFonts w:ascii="Titillium Up" w:hAnsi="Titillium Up"/>
                </w:rPr>
                <w:delText xml:space="preserve"> s </w:delText>
              </w:r>
            </w:del>
            <w:r w:rsidR="00235CCB">
              <w:rPr>
                <w:rFonts w:ascii="Titillium Up" w:hAnsi="Titillium Up"/>
              </w:rPr>
              <w:t>80</w:t>
            </w:r>
            <w:ins w:id="126" w:author="Jana Berková" w:date="2021-08-22T22:16:00Z">
              <w:r w:rsidR="005B7ACD">
                <w:rPr>
                  <w:rFonts w:ascii="Titillium Up" w:hAnsi="Titillium Up"/>
                </w:rPr>
                <w:t xml:space="preserve"> </w:t>
              </w:r>
            </w:ins>
            <w:r w:rsidR="00235CCB">
              <w:rPr>
                <w:rFonts w:ascii="Titillium Up" w:hAnsi="Titillium Up"/>
              </w:rPr>
              <w:t xml:space="preserve">% </w:t>
            </w:r>
            <w:del w:id="127" w:author="Jana Berková" w:date="2021-08-22T17:42:00Z">
              <w:r w:rsidR="00235CCB" w:rsidDel="00574264">
                <w:rPr>
                  <w:rFonts w:ascii="Titillium Up" w:hAnsi="Titillium Up"/>
                </w:rPr>
                <w:delText xml:space="preserve">úspěšností – tedy předání pacienta k hospitalizaci </w:delText>
              </w:r>
              <w:r w:rsidR="00692B38" w:rsidDel="00574264">
                <w:rPr>
                  <w:rFonts w:ascii="Titillium Up" w:hAnsi="Titillium Up"/>
                </w:rPr>
                <w:delText xml:space="preserve">na </w:delText>
              </w:r>
            </w:del>
            <w:ins w:id="128" w:author="Jana Berková" w:date="2021-08-22T17:42:00Z">
              <w:r>
                <w:rPr>
                  <w:rFonts w:ascii="Titillium Up" w:hAnsi="Titillium Up"/>
                </w:rPr>
                <w:t>bylo předáno na cílové</w:t>
              </w:r>
            </w:ins>
            <w:del w:id="129" w:author="Jana Berková" w:date="2021-08-22T17:42:00Z">
              <w:r w:rsidR="00692B38" w:rsidDel="00574264">
                <w:rPr>
                  <w:rFonts w:ascii="Titillium Up" w:hAnsi="Titillium Up"/>
                </w:rPr>
                <w:delText>cílené</w:delText>
              </w:r>
            </w:del>
            <w:r w:rsidR="00692B38">
              <w:rPr>
                <w:rFonts w:ascii="Titillium Up" w:hAnsi="Titillium Up"/>
              </w:rPr>
              <w:t xml:space="preserve"> pracoviště. </w:t>
            </w:r>
            <w:ins w:id="130" w:author="Jana Berková" w:date="2021-08-22T21:45:00Z">
              <w:r w:rsidR="004D1CEE">
                <w:rPr>
                  <w:rFonts w:ascii="Titillium Up" w:hAnsi="Titillium Up"/>
                </w:rPr>
                <w:t xml:space="preserve">Hodnotili jsme 77 pacientů (64 </w:t>
              </w:r>
            </w:ins>
            <w:ins w:id="131" w:author="Jana Berková" w:date="2021-08-22T21:46:00Z">
              <w:r w:rsidR="004D1CEE">
                <w:rPr>
                  <w:rFonts w:ascii="Titillium Up" w:hAnsi="Titillium Up"/>
                </w:rPr>
                <w:sym w:font="Symbol" w:char="F0B1"/>
              </w:r>
              <w:r w:rsidR="004D1CEE">
                <w:rPr>
                  <w:rFonts w:ascii="Titillium Up" w:hAnsi="Titillium Up"/>
                </w:rPr>
                <w:t xml:space="preserve"> 17 let, 62 % mužů). </w:t>
              </w:r>
            </w:ins>
            <w:ins w:id="132" w:author="Jana Berková" w:date="2021-08-22T21:47:00Z">
              <w:r w:rsidR="004D1CEE">
                <w:rPr>
                  <w:rFonts w:ascii="Titillium Up" w:hAnsi="Titillium Up"/>
                </w:rPr>
                <w:t xml:space="preserve">Sledovali jsme </w:t>
              </w:r>
            </w:ins>
            <w:ins w:id="133" w:author="Jana Berková" w:date="2021-08-22T21:48:00Z">
              <w:r w:rsidR="004D1CEE">
                <w:rPr>
                  <w:rFonts w:ascii="Titillium Up" w:hAnsi="Titillium Up"/>
                </w:rPr>
                <w:t xml:space="preserve">jednotlivé </w:t>
              </w:r>
            </w:ins>
            <w:ins w:id="134" w:author="Jana Berková" w:date="2021-08-22T17:46:00Z">
              <w:r>
                <w:rPr>
                  <w:rFonts w:ascii="Titillium Up" w:hAnsi="Titillium Up"/>
                </w:rPr>
                <w:t>příčin</w:t>
              </w:r>
            </w:ins>
            <w:ins w:id="135" w:author="Jana Berková" w:date="2021-08-22T21:47:00Z">
              <w:r w:rsidR="004D1CEE">
                <w:rPr>
                  <w:rFonts w:ascii="Titillium Up" w:hAnsi="Titillium Up"/>
                </w:rPr>
                <w:t>y</w:t>
              </w:r>
            </w:ins>
            <w:ins w:id="136" w:author="Jana Berková" w:date="2021-08-22T17:46:00Z">
              <w:r>
                <w:rPr>
                  <w:rFonts w:ascii="Titillium Up" w:hAnsi="Titillium Up"/>
                </w:rPr>
                <w:t xml:space="preserve"> zástavy </w:t>
              </w:r>
            </w:ins>
            <w:ins w:id="137" w:author="Jana Berková" w:date="2021-08-22T18:13:00Z">
              <w:r w:rsidR="00157C5B">
                <w:rPr>
                  <w:rFonts w:ascii="Titillium Up" w:hAnsi="Titillium Up"/>
                </w:rPr>
                <w:t>oběhu</w:t>
              </w:r>
            </w:ins>
            <w:ins w:id="138" w:author="Jana Berková" w:date="2021-08-22T21:57:00Z">
              <w:r w:rsidR="00F844D6">
                <w:rPr>
                  <w:rFonts w:ascii="Titillium Up" w:hAnsi="Titillium Up"/>
                </w:rPr>
                <w:t xml:space="preserve">, délku hospitalizace, </w:t>
              </w:r>
            </w:ins>
            <w:ins w:id="139" w:author="Jana Berková" w:date="2021-08-22T21:58:00Z">
              <w:r w:rsidR="00F844D6">
                <w:rPr>
                  <w:rFonts w:ascii="Titillium Up" w:hAnsi="Titillium Up"/>
                </w:rPr>
                <w:t>poskytovatele iniciální resuscitace</w:t>
              </w:r>
            </w:ins>
            <w:ins w:id="140" w:author="Jana Berková" w:date="2021-08-22T21:59:00Z">
              <w:r w:rsidR="00F844D6">
                <w:rPr>
                  <w:rFonts w:ascii="Titillium Up" w:hAnsi="Titillium Up"/>
                </w:rPr>
                <w:t>, vstupní rytmus při přijetí na OUM, vstupní hodnotu laktátu</w:t>
              </w:r>
            </w:ins>
            <w:ins w:id="141" w:author="Jana Berková" w:date="2021-08-22T22:00:00Z">
              <w:r w:rsidR="00F844D6">
                <w:rPr>
                  <w:rFonts w:ascii="Titillium Up" w:hAnsi="Titillium Up"/>
                </w:rPr>
                <w:t xml:space="preserve">, délku umělé plicní ventilace. Jednotlivé příčiny </w:t>
              </w:r>
            </w:ins>
            <w:ins w:id="142" w:author="Jana Berková" w:date="2021-08-22T22:01:00Z">
              <w:r w:rsidR="00F844D6">
                <w:rPr>
                  <w:rFonts w:ascii="Titillium Up" w:hAnsi="Titillium Up"/>
                </w:rPr>
                <w:t xml:space="preserve">zástavy oběhu byly tyto: </w:t>
              </w:r>
            </w:ins>
            <w:ins w:id="143" w:author="Jana Berková" w:date="2021-08-22T17:46:00Z">
              <w:r>
                <w:rPr>
                  <w:rFonts w:ascii="Titillium Up" w:hAnsi="Titillium Up"/>
                </w:rPr>
                <w:t>respirační 3</w:t>
              </w:r>
            </w:ins>
            <w:ins w:id="144" w:author="Jana Berková" w:date="2021-08-22T17:47:00Z">
              <w:r w:rsidR="00F03A92">
                <w:rPr>
                  <w:rFonts w:ascii="Titillium Up" w:hAnsi="Titillium Up"/>
                </w:rPr>
                <w:t>6</w:t>
              </w:r>
            </w:ins>
            <w:ins w:id="145" w:author="Jana Berková" w:date="2021-08-22T17:46:00Z">
              <w:r>
                <w:rPr>
                  <w:rFonts w:ascii="Titillium Up" w:hAnsi="Titillium Up"/>
                </w:rPr>
                <w:t xml:space="preserve"> %</w:t>
              </w:r>
            </w:ins>
            <w:ins w:id="146" w:author="Jana Berková" w:date="2021-08-22T17:47:00Z">
              <w:r>
                <w:rPr>
                  <w:rFonts w:ascii="Titillium Up" w:hAnsi="Titillium Up"/>
                </w:rPr>
                <w:t>, kardiální</w:t>
              </w:r>
            </w:ins>
            <w:ins w:id="147" w:author="Jana Berková" w:date="2021-08-22T21:47:00Z">
              <w:r w:rsidR="004D1CEE">
                <w:rPr>
                  <w:rFonts w:ascii="Titillium Up" w:hAnsi="Titillium Up"/>
                </w:rPr>
                <w:t xml:space="preserve"> </w:t>
              </w:r>
            </w:ins>
            <w:ins w:id="148" w:author="Jana Berková" w:date="2021-08-22T17:47:00Z">
              <w:r w:rsidR="00F03A92">
                <w:rPr>
                  <w:rFonts w:ascii="Titillium Up" w:hAnsi="Titillium Up"/>
                </w:rPr>
                <w:t>31 %</w:t>
              </w:r>
            </w:ins>
            <w:ins w:id="149" w:author="Jana Berková" w:date="2021-08-22T21:47:00Z">
              <w:r w:rsidR="004D1CEE">
                <w:rPr>
                  <w:rFonts w:ascii="Titillium Up" w:hAnsi="Titillium Up"/>
                </w:rPr>
                <w:t>, t</w:t>
              </w:r>
            </w:ins>
            <w:ins w:id="150" w:author="Jana Berková" w:date="2021-08-22T17:51:00Z">
              <w:r w:rsidR="00F03A92">
                <w:rPr>
                  <w:rFonts w:ascii="Titillium Up" w:hAnsi="Titillium Up"/>
                </w:rPr>
                <w:t>rauma</w:t>
              </w:r>
            </w:ins>
            <w:ins w:id="151" w:author="Jana Berková" w:date="2021-08-22T21:47:00Z">
              <w:r w:rsidR="004D1CEE">
                <w:rPr>
                  <w:rFonts w:ascii="Titillium Up" w:hAnsi="Titillium Up"/>
                </w:rPr>
                <w:t>tick</w:t>
              </w:r>
            </w:ins>
            <w:ins w:id="152" w:author="Jana Berková" w:date="2021-08-22T21:48:00Z">
              <w:r w:rsidR="004D1CEE">
                <w:rPr>
                  <w:rFonts w:ascii="Titillium Up" w:hAnsi="Titillium Up"/>
                </w:rPr>
                <w:t>é 1</w:t>
              </w:r>
            </w:ins>
            <w:ins w:id="153" w:author="Jana Berková" w:date="2021-08-22T17:49:00Z">
              <w:r w:rsidR="00F03A92">
                <w:rPr>
                  <w:rFonts w:ascii="Titillium Up" w:hAnsi="Titillium Up"/>
                </w:rPr>
                <w:t xml:space="preserve">4 %, hypotermie </w:t>
              </w:r>
            </w:ins>
            <w:ins w:id="154" w:author="Jana Berková" w:date="2021-08-22T17:50:00Z">
              <w:r w:rsidR="00F03A92">
                <w:rPr>
                  <w:rFonts w:ascii="Titillium Up" w:hAnsi="Titillium Up"/>
                </w:rPr>
                <w:t>4 %</w:t>
              </w:r>
            </w:ins>
            <w:ins w:id="155" w:author="Jana Berková" w:date="2021-08-22T21:48:00Z">
              <w:r w:rsidR="004D1CEE">
                <w:rPr>
                  <w:rFonts w:ascii="Titillium Up" w:hAnsi="Titillium Up"/>
                </w:rPr>
                <w:t xml:space="preserve">, </w:t>
              </w:r>
            </w:ins>
            <w:ins w:id="156" w:author="Jana Berková" w:date="2021-08-22T17:50:00Z">
              <w:r w:rsidR="00F03A92">
                <w:rPr>
                  <w:rFonts w:ascii="Titillium Up" w:hAnsi="Titillium Up"/>
                </w:rPr>
                <w:t xml:space="preserve">intoxikace </w:t>
              </w:r>
            </w:ins>
            <w:ins w:id="157" w:author="Jana Berková" w:date="2021-08-22T21:48:00Z">
              <w:r w:rsidR="004D1CEE">
                <w:rPr>
                  <w:rFonts w:ascii="Titillium Up" w:hAnsi="Titillium Up"/>
                </w:rPr>
                <w:t xml:space="preserve">3 %, </w:t>
              </w:r>
            </w:ins>
            <w:ins w:id="158" w:author="Jana Berková" w:date="2021-08-22T17:50:00Z">
              <w:r w:rsidR="00F03A92">
                <w:rPr>
                  <w:rFonts w:ascii="Titillium Up" w:hAnsi="Titillium Up"/>
                </w:rPr>
                <w:t>tonutí</w:t>
              </w:r>
            </w:ins>
            <w:ins w:id="159" w:author="Jana Berková" w:date="2021-08-22T17:52:00Z">
              <w:r w:rsidR="00F03A92">
                <w:rPr>
                  <w:rFonts w:ascii="Titillium Up" w:hAnsi="Titillium Up"/>
                </w:rPr>
                <w:t xml:space="preserve"> 3 % pacientů</w:t>
              </w:r>
            </w:ins>
            <w:ins w:id="160" w:author="Jana Berková" w:date="2021-08-22T21:49:00Z">
              <w:r w:rsidR="004D1CEE">
                <w:rPr>
                  <w:rFonts w:ascii="Titillium Up" w:hAnsi="Titillium Up"/>
                </w:rPr>
                <w:t>, v</w:t>
              </w:r>
            </w:ins>
            <w:ins w:id="161" w:author="Jana Berková" w:date="2021-08-22T17:52:00Z">
              <w:r w:rsidR="00F03A92">
                <w:rPr>
                  <w:rFonts w:ascii="Titillium Up" w:hAnsi="Titillium Up"/>
                </w:rPr>
                <w:t xml:space="preserve"> 7 případech </w:t>
              </w:r>
            </w:ins>
            <w:ins w:id="162" w:author="Jana Berková" w:date="2021-08-22T17:53:00Z">
              <w:r w:rsidR="00F03A92">
                <w:rPr>
                  <w:rFonts w:ascii="Titillium Up" w:hAnsi="Titillium Up"/>
                </w:rPr>
                <w:t xml:space="preserve">se jednalo o jinou etiologii. </w:t>
              </w:r>
            </w:ins>
            <w:del w:id="163" w:author="Jana Berková" w:date="2021-08-22T17:54:00Z">
              <w:r w:rsidR="00692B38" w:rsidDel="00F03A92">
                <w:rPr>
                  <w:rFonts w:ascii="Titillium Up" w:hAnsi="Titillium Up"/>
                </w:rPr>
                <w:delText>U pacientů předaných do následné péče byla k</w:delText>
              </w:r>
              <w:r w:rsidR="00B16A29" w:rsidDel="00F03A92">
                <w:rPr>
                  <w:rFonts w:ascii="Titillium Up" w:hAnsi="Titillium Up"/>
                </w:rPr>
                <w:delText>ar</w:delText>
              </w:r>
              <w:r w:rsidR="00692B38" w:rsidDel="00F03A92">
                <w:rPr>
                  <w:rFonts w:ascii="Titillium Up" w:hAnsi="Titillium Up"/>
                </w:rPr>
                <w:delText>diální příčina srdeční zástavy</w:delText>
              </w:r>
              <w:r w:rsidR="00B16A29" w:rsidDel="00F03A92">
                <w:rPr>
                  <w:rFonts w:ascii="Titillium Up" w:hAnsi="Titillium Up"/>
                </w:rPr>
                <w:delText xml:space="preserve"> 31%. Nejv</w:delText>
              </w:r>
              <w:r w:rsidR="00692B38" w:rsidDel="00F03A92">
                <w:rPr>
                  <w:rFonts w:ascii="Titillium Up" w:hAnsi="Titillium Up"/>
                </w:rPr>
                <w:delText>yšší počet pacientů mělo</w:delText>
              </w:r>
              <w:r w:rsidR="00B16A29" w:rsidDel="00F03A92">
                <w:rPr>
                  <w:rFonts w:ascii="Titillium Up" w:hAnsi="Titillium Up"/>
                </w:rPr>
                <w:delText xml:space="preserve"> etiologii respirační. </w:delText>
              </w:r>
            </w:del>
            <w:ins w:id="164" w:author="Jana Berková" w:date="2021-08-22T17:54:00Z">
              <w:r w:rsidR="00F03A92">
                <w:rPr>
                  <w:rFonts w:ascii="Titillium Up" w:hAnsi="Titillium Up"/>
                </w:rPr>
                <w:t xml:space="preserve">Velké zastoupení pacientů s respirační etiologií zástavy </w:t>
              </w:r>
            </w:ins>
            <w:ins w:id="165" w:author="Jana Berková" w:date="2021-08-22T21:49:00Z">
              <w:r w:rsidR="004D1CEE">
                <w:rPr>
                  <w:rFonts w:ascii="Titillium Up" w:hAnsi="Titillium Up"/>
                </w:rPr>
                <w:t>je</w:t>
              </w:r>
            </w:ins>
            <w:ins w:id="166" w:author="Jana Berková" w:date="2021-08-22T17:54:00Z">
              <w:r w:rsidR="00F03A92">
                <w:rPr>
                  <w:rFonts w:ascii="Titillium Up" w:hAnsi="Titillium Up"/>
                </w:rPr>
                <w:t xml:space="preserve"> ovlivněno </w:t>
              </w:r>
            </w:ins>
            <w:del w:id="167" w:author="Jana Berková" w:date="2021-08-22T17:55:00Z">
              <w:r w:rsidR="00B16A29" w:rsidDel="00F03A92">
                <w:rPr>
                  <w:rFonts w:ascii="Titillium Up" w:hAnsi="Titillium Up"/>
                </w:rPr>
                <w:delText xml:space="preserve">Tyto data jsou ovlivněna </w:delText>
              </w:r>
            </w:del>
            <w:r w:rsidR="00B16A29">
              <w:rPr>
                <w:rFonts w:ascii="Titillium Up" w:hAnsi="Titillium Up"/>
              </w:rPr>
              <w:t xml:space="preserve">primárním směřováním pacientů s akutním koronárním syndromem </w:t>
            </w:r>
            <w:ins w:id="168" w:author="Jana Berková" w:date="2021-08-22T17:56:00Z">
              <w:r w:rsidR="00F03A92">
                <w:rPr>
                  <w:rFonts w:ascii="Titillium Up" w:hAnsi="Titillium Up"/>
                </w:rPr>
                <w:t xml:space="preserve">od ZZS </w:t>
              </w:r>
            </w:ins>
            <w:r w:rsidR="00B16A29">
              <w:rPr>
                <w:rFonts w:ascii="Titillium Up" w:hAnsi="Titillium Up"/>
              </w:rPr>
              <w:t>přímo na katetrizační sál</w:t>
            </w:r>
            <w:r w:rsidR="00C910AC">
              <w:rPr>
                <w:rFonts w:ascii="Titillium Up" w:hAnsi="Titillium Up"/>
              </w:rPr>
              <w:t>.</w:t>
            </w:r>
          </w:p>
          <w:p w14:paraId="42566E0F" w14:textId="325941F6" w:rsidR="00692B38" w:rsidDel="00F03A92" w:rsidRDefault="00F04D87" w:rsidP="00692B38">
            <w:pPr>
              <w:widowControl w:val="0"/>
              <w:spacing w:after="0" w:line="240" w:lineRule="auto"/>
              <w:jc w:val="both"/>
              <w:rPr>
                <w:del w:id="169" w:author="Jana Berková" w:date="2021-08-22T17:56:00Z"/>
                <w:rFonts w:ascii="Titillium Up" w:hAnsi="Titillium Up"/>
              </w:rPr>
            </w:pPr>
            <w:del w:id="170" w:author="Jana Berková" w:date="2021-08-22T17:56:00Z">
              <w:r w:rsidDel="00F03A92">
                <w:rPr>
                  <w:rFonts w:ascii="Titillium Up" w:hAnsi="Titillium Up"/>
                </w:rPr>
                <w:delText>Ze 77 pacientů</w:delText>
              </w:r>
              <w:r w:rsidR="00692B38" w:rsidDel="00F03A92">
                <w:rPr>
                  <w:rFonts w:ascii="Titillium Up" w:hAnsi="Titillium Up"/>
                </w:rPr>
                <w:delText xml:space="preserve"> mělo 19</w:delText>
              </w:r>
              <w:r w:rsidDel="00F03A92">
                <w:rPr>
                  <w:rFonts w:ascii="Titillium Up" w:hAnsi="Titillium Up"/>
                </w:rPr>
                <w:delText xml:space="preserve"> </w:delText>
              </w:r>
              <w:r w:rsidR="00692B38" w:rsidDel="00F03A92">
                <w:rPr>
                  <w:rFonts w:ascii="Titillium Up" w:hAnsi="Titillium Up"/>
                </w:rPr>
                <w:delText>%</w:delText>
              </w:r>
              <w:r w:rsidR="00C910AC" w:rsidDel="00F03A92">
                <w:rPr>
                  <w:rFonts w:ascii="Titillium Up" w:hAnsi="Titillium Up"/>
                </w:rPr>
                <w:delText xml:space="preserve"> úr</w:delText>
              </w:r>
              <w:r w:rsidR="00692B38" w:rsidDel="00F03A92">
                <w:rPr>
                  <w:rFonts w:ascii="Titillium Up" w:hAnsi="Titillium Up"/>
                </w:rPr>
                <w:delText xml:space="preserve">azovou etiologii srdeční zástavy. V jednotkách se zaznamenali všechny stavy </w:delText>
              </w:r>
            </w:del>
          </w:p>
          <w:p w14:paraId="08C91609" w14:textId="50C29A7D" w:rsidR="00161CD4" w:rsidDel="00F03A92" w:rsidRDefault="00692B38" w:rsidP="00692B38">
            <w:pPr>
              <w:widowControl w:val="0"/>
              <w:spacing w:after="0" w:line="240" w:lineRule="auto"/>
              <w:jc w:val="both"/>
              <w:rPr>
                <w:del w:id="171" w:author="Jana Berková" w:date="2021-08-22T17:56:00Z"/>
                <w:rFonts w:ascii="Titillium Up" w:hAnsi="Titillium Up"/>
              </w:rPr>
            </w:pPr>
            <w:del w:id="172" w:author="Jana Berková" w:date="2021-08-22T17:56:00Z">
              <w:r w:rsidDel="00F03A92">
                <w:rPr>
                  <w:rFonts w:ascii="Titillium Up" w:hAnsi="Titillium Up"/>
                </w:rPr>
                <w:delText>vedoucí k nutnosti KPR (intoxikace, hypotermie</w:delText>
              </w:r>
              <w:r w:rsidR="00AD719B" w:rsidDel="00F03A92">
                <w:rPr>
                  <w:rFonts w:ascii="Titillium Up" w:hAnsi="Titillium Up"/>
                </w:rPr>
                <w:delText>, .</w:delText>
              </w:r>
              <w:r w:rsidDel="00F03A92">
                <w:rPr>
                  <w:rFonts w:ascii="Titillium Up" w:hAnsi="Titillium Up"/>
                </w:rPr>
                <w:delText>..). Z</w:delText>
              </w:r>
              <w:r w:rsidR="00F04D87" w:rsidDel="00F03A92">
                <w:rPr>
                  <w:rFonts w:ascii="Titillium Up" w:hAnsi="Titillium Up"/>
                </w:rPr>
                <w:delText>e</w:delText>
              </w:r>
              <w:r w:rsidDel="00F03A92">
                <w:rPr>
                  <w:rFonts w:ascii="Titillium Up" w:hAnsi="Titillium Up"/>
                </w:rPr>
                <w:delText xml:space="preserve"> 77 pacientů bylo 18 pacientů </w:delText>
              </w:r>
              <w:r w:rsidR="00161CD4" w:rsidDel="00F03A92">
                <w:rPr>
                  <w:rFonts w:ascii="Titillium Up" w:hAnsi="Titillium Up"/>
                </w:rPr>
                <w:delText xml:space="preserve"> mladší</w:delText>
              </w:r>
              <w:r w:rsidR="00C910AC" w:rsidDel="00F03A92">
                <w:rPr>
                  <w:rFonts w:ascii="Titillium Up" w:hAnsi="Titillium Up"/>
                </w:rPr>
                <w:delText>ch</w:delText>
              </w:r>
              <w:r w:rsidR="00161CD4" w:rsidDel="00F03A92">
                <w:rPr>
                  <w:rFonts w:ascii="Titillium Up" w:hAnsi="Titillium Up"/>
                </w:rPr>
                <w:delText xml:space="preserve"> n</w:delText>
              </w:r>
              <w:r w:rsidR="006D44E4" w:rsidDel="00F03A92">
                <w:rPr>
                  <w:rFonts w:ascii="Titillium Up" w:hAnsi="Titillium Up"/>
                </w:rPr>
                <w:delText>ež 50 let a</w:delText>
              </w:r>
              <w:r w:rsidR="00C910AC" w:rsidDel="00F03A92">
                <w:rPr>
                  <w:rFonts w:ascii="Titillium Up" w:hAnsi="Titillium Up"/>
                </w:rPr>
                <w:delText xml:space="preserve"> </w:delText>
              </w:r>
              <w:r w:rsidR="006D44E4" w:rsidDel="00F03A92">
                <w:rPr>
                  <w:rFonts w:ascii="Titillium Up" w:hAnsi="Titillium Up"/>
                </w:rPr>
                <w:delText xml:space="preserve"> u více jak poloviny</w:delText>
              </w:r>
              <w:r w:rsidDel="00F03A92">
                <w:rPr>
                  <w:rFonts w:ascii="Titillium Up" w:hAnsi="Titillium Up"/>
                </w:rPr>
                <w:delText xml:space="preserve"> byla etiologie úrazová. </w:delText>
              </w:r>
              <w:r w:rsidR="00717C11" w:rsidDel="00F03A92">
                <w:rPr>
                  <w:rFonts w:ascii="Titillium Up" w:hAnsi="Titillium Up"/>
                </w:rPr>
                <w:delText>Současně u 47% procent dle výjezdové zprávy byl prováděn TANR</w:delText>
              </w:r>
            </w:del>
          </w:p>
          <w:p w14:paraId="255F0FEB" w14:textId="42717B99" w:rsidR="002E2D91" w:rsidDel="00157C5B" w:rsidRDefault="00F03A92" w:rsidP="00157C5B">
            <w:pPr>
              <w:widowControl w:val="0"/>
              <w:spacing w:after="0" w:line="240" w:lineRule="auto"/>
              <w:jc w:val="both"/>
              <w:rPr>
                <w:del w:id="173" w:author="Jana Berková" w:date="2021-08-22T18:15:00Z"/>
                <w:rFonts w:ascii="Titillium Up" w:hAnsi="Titillium Up"/>
              </w:rPr>
            </w:pPr>
            <w:ins w:id="174" w:author="Jana Berková" w:date="2021-08-22T17:57:00Z">
              <w:r>
                <w:rPr>
                  <w:rFonts w:ascii="Titillium Up" w:hAnsi="Titillium Up"/>
                </w:rPr>
                <w:t xml:space="preserve">Analýzou </w:t>
              </w:r>
            </w:ins>
            <w:del w:id="175" w:author="Jana Berková" w:date="2021-08-22T17:57:00Z">
              <w:r w:rsidR="00F04D87" w:rsidDel="00F03A92">
                <w:rPr>
                  <w:rFonts w:ascii="Titillium Up" w:hAnsi="Titillium Up"/>
                </w:rPr>
                <w:delText>Z </w:delText>
              </w:r>
            </w:del>
            <w:r w:rsidR="00F04D87">
              <w:rPr>
                <w:rFonts w:ascii="Titillium Up" w:hAnsi="Titillium Up"/>
              </w:rPr>
              <w:t xml:space="preserve">našeho souboru dat </w:t>
            </w:r>
            <w:ins w:id="176" w:author="Jana Berková" w:date="2021-08-22T17:57:00Z">
              <w:r>
                <w:rPr>
                  <w:rFonts w:ascii="Titillium Up" w:hAnsi="Titillium Up"/>
                </w:rPr>
                <w:t>jsme došli k </w:t>
              </w:r>
            </w:ins>
            <w:ins w:id="177" w:author="Jana Berková" w:date="2021-08-22T21:50:00Z">
              <w:r w:rsidR="004D1CEE">
                <w:rPr>
                  <w:rFonts w:ascii="Titillium Up" w:hAnsi="Titillium Up"/>
                </w:rPr>
                <w:t>závěrům</w:t>
              </w:r>
            </w:ins>
            <w:del w:id="178" w:author="Jana Berková" w:date="2021-08-22T17:57:00Z">
              <w:r w:rsidR="00F04D87" w:rsidDel="00F03A92">
                <w:rPr>
                  <w:rFonts w:ascii="Titillium Up" w:hAnsi="Titillium Up"/>
                </w:rPr>
                <w:delText>vychází</w:delText>
              </w:r>
            </w:del>
            <w:r w:rsidR="00F04D87">
              <w:rPr>
                <w:rFonts w:ascii="Titillium Up" w:hAnsi="Titillium Up"/>
              </w:rPr>
              <w:t xml:space="preserve">, že </w:t>
            </w:r>
            <w:ins w:id="179" w:author="Jana Berková" w:date="2021-08-22T21:50:00Z">
              <w:r w:rsidR="004D1CEE">
                <w:rPr>
                  <w:rFonts w:ascii="Titillium Up" w:hAnsi="Titillium Up"/>
                </w:rPr>
                <w:t>výsledn</w:t>
              </w:r>
            </w:ins>
            <w:ins w:id="180" w:author="Jana Berková" w:date="2021-08-22T21:51:00Z">
              <w:r w:rsidR="004D1CEE">
                <w:rPr>
                  <w:rFonts w:ascii="Titillium Up" w:hAnsi="Titillium Up"/>
                </w:rPr>
                <w:t>ý stav pacienta při propuštění</w:t>
              </w:r>
            </w:ins>
            <w:del w:id="181" w:author="Jana Berková" w:date="2021-08-22T21:51:00Z">
              <w:r w:rsidR="00F04D87" w:rsidDel="004D1CEE">
                <w:rPr>
                  <w:rFonts w:ascii="Titillium Up" w:hAnsi="Titillium Up"/>
                </w:rPr>
                <w:delText xml:space="preserve">výchozí </w:delText>
              </w:r>
            </w:del>
            <w:ins w:id="182" w:author="Jana Berková" w:date="2021-08-22T21:51:00Z">
              <w:r w:rsidR="004D1CEE">
                <w:rPr>
                  <w:rFonts w:ascii="Titillium Up" w:hAnsi="Titillium Up"/>
                </w:rPr>
                <w:t xml:space="preserve"> hodnocený pomocí </w:t>
              </w:r>
            </w:ins>
            <w:proofErr w:type="spellStart"/>
            <w:ins w:id="183" w:author="Jana Berková" w:date="2021-08-22T21:52:00Z">
              <w:r w:rsidR="00F844D6">
                <w:rPr>
                  <w:rFonts w:ascii="Titillium Up" w:hAnsi="Titillium Up"/>
                </w:rPr>
                <w:t>cerebral</w:t>
              </w:r>
              <w:proofErr w:type="spellEnd"/>
              <w:r w:rsidR="00F844D6">
                <w:rPr>
                  <w:rFonts w:ascii="Titillium Up" w:hAnsi="Titillium Up"/>
                </w:rPr>
                <w:t xml:space="preserve"> performance </w:t>
              </w:r>
              <w:proofErr w:type="spellStart"/>
              <w:r w:rsidR="00F844D6">
                <w:rPr>
                  <w:rFonts w:ascii="Titillium Up" w:hAnsi="Titillium Up"/>
                </w:rPr>
                <w:t>category</w:t>
              </w:r>
              <w:proofErr w:type="spellEnd"/>
              <w:r w:rsidR="00F844D6">
                <w:rPr>
                  <w:rFonts w:ascii="Titillium Up" w:hAnsi="Titillium Up"/>
                </w:rPr>
                <w:t xml:space="preserve"> (</w:t>
              </w:r>
            </w:ins>
            <w:r w:rsidR="00F04D87">
              <w:rPr>
                <w:rFonts w:ascii="Titillium Up" w:hAnsi="Titillium Up"/>
              </w:rPr>
              <w:t>CPC</w:t>
            </w:r>
            <w:ins w:id="184" w:author="Jana Berková" w:date="2021-08-22T21:52:00Z">
              <w:r w:rsidR="00F844D6">
                <w:rPr>
                  <w:rFonts w:ascii="Titillium Up" w:hAnsi="Titillium Up"/>
                </w:rPr>
                <w:t>)</w:t>
              </w:r>
            </w:ins>
            <w:r w:rsidR="00F04D87">
              <w:rPr>
                <w:rFonts w:ascii="Titillium Up" w:hAnsi="Titillium Up"/>
              </w:rPr>
              <w:t xml:space="preserve"> ovlivňuje věk pacienta, </w:t>
            </w:r>
            <w:r w:rsidR="002E2D91">
              <w:rPr>
                <w:rFonts w:ascii="Titillium Up" w:hAnsi="Titillium Up"/>
              </w:rPr>
              <w:t xml:space="preserve">předchorobí, </w:t>
            </w:r>
            <w:r w:rsidR="00717C11">
              <w:rPr>
                <w:rFonts w:ascii="Titillium Up" w:hAnsi="Titillium Up"/>
              </w:rPr>
              <w:t xml:space="preserve">etiologie </w:t>
            </w:r>
            <w:del w:id="185" w:author="Jana Berková" w:date="2021-08-22T17:57:00Z">
              <w:r w:rsidR="00717C11" w:rsidDel="000C5E0D">
                <w:rPr>
                  <w:rFonts w:ascii="Titillium Up" w:hAnsi="Titillium Up"/>
                </w:rPr>
                <w:delText>nutnosti KPR</w:delText>
              </w:r>
            </w:del>
            <w:ins w:id="186" w:author="Jana Berková" w:date="2021-08-22T17:57:00Z">
              <w:r w:rsidR="000C5E0D">
                <w:rPr>
                  <w:rFonts w:ascii="Titillium Up" w:hAnsi="Titillium Up"/>
                </w:rPr>
                <w:t>ná</w:t>
              </w:r>
            </w:ins>
            <w:ins w:id="187" w:author="Jana Berková" w:date="2021-08-22T17:58:00Z">
              <w:r w:rsidR="000C5E0D">
                <w:rPr>
                  <w:rFonts w:ascii="Titillium Up" w:hAnsi="Titillium Up"/>
                </w:rPr>
                <w:t>hlé zástavy oběhu</w:t>
              </w:r>
            </w:ins>
            <w:r w:rsidR="00717C11">
              <w:rPr>
                <w:rFonts w:ascii="Titillium Up" w:hAnsi="Titillium Up"/>
              </w:rPr>
              <w:t xml:space="preserve">, </w:t>
            </w:r>
            <w:r w:rsidR="00F04D87">
              <w:rPr>
                <w:rFonts w:ascii="Titillium Up" w:hAnsi="Titillium Up"/>
              </w:rPr>
              <w:t xml:space="preserve">poskytnutí </w:t>
            </w:r>
            <w:del w:id="188" w:author="Jana Berková" w:date="2021-08-22T17:58:00Z">
              <w:r w:rsidR="00F04D87" w:rsidDel="000C5E0D">
                <w:rPr>
                  <w:rFonts w:ascii="Titillium Up" w:hAnsi="Titillium Up"/>
                </w:rPr>
                <w:delText>TANRu</w:delText>
              </w:r>
            </w:del>
            <w:ins w:id="189" w:author="Jana Berková" w:date="2021-08-22T17:58:00Z">
              <w:r w:rsidR="000C5E0D">
                <w:rPr>
                  <w:rFonts w:ascii="Titillium Up" w:hAnsi="Titillium Up"/>
                </w:rPr>
                <w:t>telefonicky asistované resuscitace</w:t>
              </w:r>
            </w:ins>
            <w:r w:rsidR="002E2D91">
              <w:rPr>
                <w:rFonts w:ascii="Titillium Up" w:hAnsi="Titillium Up"/>
              </w:rPr>
              <w:t>. Naopak vstupně odebrána hladina laktátu v krvi se jako ovlivňující faktor neuplat</w:t>
            </w:r>
            <w:ins w:id="190" w:author="Jana Berková" w:date="2021-08-22T22:18:00Z">
              <w:r w:rsidR="005B7ACD">
                <w:rPr>
                  <w:rFonts w:ascii="Titillium Up" w:hAnsi="Titillium Up"/>
                </w:rPr>
                <w:t>ňuje</w:t>
              </w:r>
            </w:ins>
            <w:del w:id="191" w:author="Jana Berková" w:date="2021-08-22T22:18:00Z">
              <w:r w:rsidR="002E2D91" w:rsidDel="005B7ACD">
                <w:rPr>
                  <w:rFonts w:ascii="Titillium Up" w:hAnsi="Titillium Up"/>
                </w:rPr>
                <w:delText>nil</w:delText>
              </w:r>
            </w:del>
            <w:r w:rsidR="002E2D91">
              <w:rPr>
                <w:rFonts w:ascii="Titillium Up" w:hAnsi="Titillium Up"/>
              </w:rPr>
              <w:t>.</w:t>
            </w:r>
            <w:ins w:id="192" w:author="Jana Berková" w:date="2021-08-22T18:15:00Z">
              <w:r w:rsidR="00157C5B">
                <w:rPr>
                  <w:rFonts w:ascii="Titillium Up" w:hAnsi="Titillium Up"/>
                </w:rPr>
                <w:t xml:space="preserve"> </w:t>
              </w:r>
            </w:ins>
            <w:ins w:id="193" w:author="Jana Berková" w:date="2021-08-22T21:43:00Z">
              <w:r w:rsidR="004D1CEE">
                <w:rPr>
                  <w:rFonts w:ascii="Titillium Up" w:hAnsi="Titillium Up"/>
                </w:rPr>
                <w:t>Následné úmrtí (CP</w:t>
              </w:r>
            </w:ins>
            <w:ins w:id="194" w:author="Jana Berková" w:date="2021-08-22T21:44:00Z">
              <w:r w:rsidR="004D1CEE">
                <w:rPr>
                  <w:rFonts w:ascii="Titillium Up" w:hAnsi="Titillium Up"/>
                </w:rPr>
                <w:t>C</w:t>
              </w:r>
            </w:ins>
            <w:ins w:id="195" w:author="Jana Berková" w:date="2021-08-22T21:43:00Z">
              <w:r w:rsidR="004D1CEE">
                <w:rPr>
                  <w:rFonts w:ascii="Titillium Up" w:hAnsi="Titillium Up"/>
                </w:rPr>
                <w:t xml:space="preserve"> 5) bylo zaznamenáno u 44 % nemocných. </w:t>
              </w:r>
            </w:ins>
            <w:ins w:id="196" w:author="Jana Berková" w:date="2021-08-22T22:21:00Z">
              <w:r w:rsidR="005B7ACD">
                <w:rPr>
                  <w:rFonts w:ascii="Titillium Up" w:hAnsi="Titillium Up"/>
                </w:rPr>
                <w:t>Ze</w:t>
              </w:r>
            </w:ins>
            <w:ins w:id="197" w:author="Jana Berková" w:date="2021-08-22T18:15:00Z">
              <w:r w:rsidR="00157C5B">
                <w:rPr>
                  <w:rFonts w:ascii="Titillium Up" w:hAnsi="Titillium Up"/>
                </w:rPr>
                <w:t> 43 pacientů, kteří byli propuštěni z FN HK</w:t>
              </w:r>
            </w:ins>
            <w:ins w:id="198" w:author="Jana Berková" w:date="2021-08-22T21:53:00Z">
              <w:r w:rsidR="00F844D6">
                <w:rPr>
                  <w:rFonts w:ascii="Titillium Up" w:hAnsi="Titillium Up"/>
                </w:rPr>
                <w:t xml:space="preserve">, se jich </w:t>
              </w:r>
            </w:ins>
            <w:ins w:id="199" w:author="Jana Berková" w:date="2021-08-22T18:15:00Z">
              <w:r w:rsidR="00157C5B">
                <w:rPr>
                  <w:rFonts w:ascii="Titillium Up" w:hAnsi="Titillium Up"/>
                </w:rPr>
                <w:t xml:space="preserve">56 % </w:t>
              </w:r>
            </w:ins>
            <w:ins w:id="200" w:author="Jana Berková" w:date="2021-08-22T21:53:00Z">
              <w:r w:rsidR="00F844D6">
                <w:rPr>
                  <w:rFonts w:ascii="Titillium Up" w:hAnsi="Titillium Up"/>
                </w:rPr>
                <w:t xml:space="preserve">prezentovalo jako </w:t>
              </w:r>
            </w:ins>
            <w:ins w:id="201" w:author="Jana Berková" w:date="2021-08-22T18:15:00Z">
              <w:r w:rsidR="00157C5B">
                <w:rPr>
                  <w:rFonts w:ascii="Titillium Up" w:hAnsi="Titillium Up"/>
                </w:rPr>
                <w:t>CPC 1, 9 % v kategorii CPC 2</w:t>
              </w:r>
            </w:ins>
            <w:ins w:id="202" w:author="Jana Berková" w:date="2021-08-22T22:20:00Z">
              <w:r w:rsidR="005B7ACD">
                <w:rPr>
                  <w:rFonts w:ascii="Titillium Up" w:hAnsi="Titillium Up"/>
                </w:rPr>
                <w:t>,</w:t>
              </w:r>
            </w:ins>
            <w:ins w:id="203" w:author="Jana Berková" w:date="2021-08-22T18:15:00Z">
              <w:r w:rsidR="00157C5B">
                <w:rPr>
                  <w:rFonts w:ascii="Titillium Up" w:hAnsi="Titillium Up"/>
                </w:rPr>
                <w:t xml:space="preserve"> 15 pacientů vyžadovalo následnou hospitalizaci (CPC 3 a 4).</w:t>
              </w:r>
            </w:ins>
            <w:ins w:id="204" w:author="Jana Berková" w:date="2021-08-22T21:54:00Z">
              <w:r w:rsidR="00F844D6">
                <w:rPr>
                  <w:rFonts w:ascii="Titillium Up" w:hAnsi="Titillium Up"/>
                </w:rPr>
                <w:t xml:space="preserve"> </w:t>
              </w:r>
            </w:ins>
            <w:ins w:id="205" w:author="Jana Berková" w:date="2021-08-22T22:12:00Z">
              <w:r w:rsidR="005B7ACD">
                <w:rPr>
                  <w:rFonts w:ascii="Titillium Up" w:hAnsi="Titillium Up"/>
                </w:rPr>
                <w:t xml:space="preserve">Nejlepší </w:t>
              </w:r>
              <w:proofErr w:type="spellStart"/>
              <w:r w:rsidR="005B7ACD">
                <w:rPr>
                  <w:rFonts w:ascii="Titillium Up" w:hAnsi="Titillium Up"/>
                </w:rPr>
                <w:t>outcome</w:t>
              </w:r>
              <w:proofErr w:type="spellEnd"/>
              <w:r w:rsidR="005B7ACD">
                <w:rPr>
                  <w:rFonts w:ascii="Titillium Up" w:hAnsi="Titillium Up"/>
                </w:rPr>
                <w:t xml:space="preserve"> měli pacienti, jejichž příčinou zástavy oběhu byla hypotermie. </w:t>
              </w:r>
            </w:ins>
            <w:ins w:id="206" w:author="Jana Berková" w:date="2021-08-22T21:56:00Z">
              <w:r w:rsidR="00F844D6">
                <w:rPr>
                  <w:rFonts w:ascii="Titillium Up" w:hAnsi="Titillium Up"/>
                </w:rPr>
                <w:t>Do souboru nebyli vzhledem k</w:t>
              </w:r>
            </w:ins>
            <w:ins w:id="207" w:author="Jana Berková" w:date="2021-08-22T21:57:00Z">
              <w:r w:rsidR="00F844D6">
                <w:rPr>
                  <w:rFonts w:ascii="Titillium Up" w:hAnsi="Titillium Up"/>
                </w:rPr>
                <w:t> </w:t>
              </w:r>
            </w:ins>
            <w:ins w:id="208" w:author="Jana Berková" w:date="2021-08-22T21:56:00Z">
              <w:r w:rsidR="00F844D6">
                <w:rPr>
                  <w:rFonts w:ascii="Titillium Up" w:hAnsi="Titillium Up"/>
                </w:rPr>
                <w:t>loká</w:t>
              </w:r>
            </w:ins>
            <w:ins w:id="209" w:author="Jana Berková" w:date="2021-08-22T21:57:00Z">
              <w:r w:rsidR="00F844D6">
                <w:rPr>
                  <w:rFonts w:ascii="Titillium Up" w:hAnsi="Titillium Up"/>
                </w:rPr>
                <w:t xml:space="preserve">lní distribuci </w:t>
              </w:r>
            </w:ins>
            <w:ins w:id="210" w:author="Jana Berková" w:date="2021-08-22T21:56:00Z">
              <w:r w:rsidR="00F844D6">
                <w:rPr>
                  <w:rFonts w:ascii="Titillium Up" w:hAnsi="Titillium Up"/>
                </w:rPr>
                <w:t xml:space="preserve">zahrnuti pacienti </w:t>
              </w:r>
            </w:ins>
            <w:ins w:id="211" w:author="Jana Berková" w:date="2021-08-22T21:55:00Z">
              <w:r w:rsidR="00F844D6">
                <w:rPr>
                  <w:rFonts w:ascii="Titillium Up" w:hAnsi="Titillium Up"/>
                </w:rPr>
                <w:t xml:space="preserve">s infekcí COVID-19 v závažném stavu </w:t>
              </w:r>
            </w:ins>
            <w:ins w:id="212" w:author="Jana Berková" w:date="2021-08-22T21:56:00Z">
              <w:r w:rsidR="00F844D6">
                <w:rPr>
                  <w:rFonts w:ascii="Titillium Up" w:hAnsi="Titillium Up"/>
                </w:rPr>
                <w:t>vyžadujícím resuscitační péči.</w:t>
              </w:r>
            </w:ins>
            <w:ins w:id="213" w:author="Jana Berková" w:date="2021-08-22T22:32:00Z">
              <w:r w:rsidR="00573A6F">
                <w:rPr>
                  <w:rFonts w:ascii="Titillium Up" w:hAnsi="Titillium Up"/>
                </w:rPr>
                <w:t xml:space="preserve"> Na OUM FN HK je poskytována kvalitní resuscitační a </w:t>
              </w:r>
              <w:proofErr w:type="spellStart"/>
              <w:r w:rsidR="00573A6F">
                <w:rPr>
                  <w:rFonts w:ascii="Titillium Up" w:hAnsi="Titillium Up"/>
                </w:rPr>
                <w:t>poresucitačn</w:t>
              </w:r>
            </w:ins>
            <w:ins w:id="214" w:author="Jana Berková" w:date="2021-08-22T22:33:00Z">
              <w:r w:rsidR="00573A6F">
                <w:rPr>
                  <w:rFonts w:ascii="Titillium Up" w:hAnsi="Titillium Up"/>
                </w:rPr>
                <w:t>í</w:t>
              </w:r>
              <w:proofErr w:type="spellEnd"/>
              <w:r w:rsidR="00573A6F">
                <w:rPr>
                  <w:rFonts w:ascii="Titillium Up" w:hAnsi="Titillium Up"/>
                </w:rPr>
                <w:t xml:space="preserve"> péče podle současných </w:t>
              </w:r>
              <w:proofErr w:type="spellStart"/>
              <w:r w:rsidR="00573A6F">
                <w:rPr>
                  <w:rFonts w:ascii="Titillium Up" w:hAnsi="Titillium Up"/>
                </w:rPr>
                <w:t>guidelines</w:t>
              </w:r>
              <w:proofErr w:type="spellEnd"/>
              <w:r w:rsidR="00573A6F">
                <w:rPr>
                  <w:rFonts w:ascii="Titillium Up" w:hAnsi="Titillium Up"/>
                </w:rPr>
                <w:t>.</w:t>
              </w:r>
            </w:ins>
          </w:p>
          <w:p w14:paraId="4AF26A22" w14:textId="6E61C7CB" w:rsidR="00692B38" w:rsidRDefault="00F04D87" w:rsidP="00157C5B">
            <w:pPr>
              <w:widowControl w:val="0"/>
              <w:spacing w:after="0" w:line="240" w:lineRule="auto"/>
              <w:jc w:val="both"/>
              <w:rPr>
                <w:rFonts w:ascii="Titillium Up" w:hAnsi="Titillium Up"/>
              </w:rPr>
            </w:pPr>
            <w:del w:id="215" w:author="Jana Berková" w:date="2021-08-22T21:43:00Z">
              <w:r w:rsidDel="004D1CEE">
                <w:rPr>
                  <w:rFonts w:ascii="Titillium Up" w:hAnsi="Titillium Up"/>
                </w:rPr>
                <w:delText xml:space="preserve">Následné úmrtí </w:delText>
              </w:r>
              <w:r w:rsidR="00C910AC" w:rsidDel="004D1CEE">
                <w:rPr>
                  <w:rFonts w:ascii="Titillium Up" w:hAnsi="Titillium Up"/>
                </w:rPr>
                <w:delText xml:space="preserve">(CPS 5) </w:delText>
              </w:r>
              <w:r w:rsidDel="004D1CEE">
                <w:rPr>
                  <w:rFonts w:ascii="Titillium Up" w:hAnsi="Titillium Up"/>
                </w:rPr>
                <w:delText xml:space="preserve">bylo zaznamenáno u </w:delText>
              </w:r>
              <w:r w:rsidR="00C910AC" w:rsidDel="004D1CEE">
                <w:rPr>
                  <w:rFonts w:ascii="Titillium Up" w:hAnsi="Titillium Up"/>
                </w:rPr>
                <w:delText>44 %</w:delText>
              </w:r>
              <w:r w:rsidDel="004D1CEE">
                <w:rPr>
                  <w:rFonts w:ascii="Titillium Up" w:hAnsi="Titillium Up"/>
                </w:rPr>
                <w:delText xml:space="preserve"> </w:delText>
              </w:r>
              <w:r w:rsidR="002305C7" w:rsidDel="004D1CEE">
                <w:rPr>
                  <w:rFonts w:ascii="Titillium Up" w:hAnsi="Titillium Up"/>
                </w:rPr>
                <w:delText>nemocných</w:delText>
              </w:r>
              <w:r w:rsidDel="004D1CEE">
                <w:rPr>
                  <w:rFonts w:ascii="Titillium Up" w:hAnsi="Titillium Up"/>
                </w:rPr>
                <w:delText xml:space="preserve">. </w:delText>
              </w:r>
            </w:del>
            <w:del w:id="216" w:author="Jana Berková" w:date="2021-08-22T17:59:00Z">
              <w:r w:rsidDel="000C5E0D">
                <w:rPr>
                  <w:rFonts w:ascii="Titillium Up" w:hAnsi="Titillium Up"/>
                </w:rPr>
                <w:delText xml:space="preserve">Naopak bez neurodeficitu </w:delText>
              </w:r>
              <w:r w:rsidR="00C910AC" w:rsidDel="000C5E0D">
                <w:rPr>
                  <w:rFonts w:ascii="Titillium Up" w:hAnsi="Titillium Up"/>
                </w:rPr>
                <w:delText xml:space="preserve"> (CPS 1) </w:delText>
              </w:r>
              <w:r w:rsidDel="000C5E0D">
                <w:rPr>
                  <w:rFonts w:ascii="Titillium Up" w:hAnsi="Titillium Up"/>
                </w:rPr>
                <w:delText xml:space="preserve"> </w:delText>
              </w:r>
              <w:r w:rsidR="002305C7" w:rsidDel="000C5E0D">
                <w:rPr>
                  <w:rFonts w:ascii="Titillium Up" w:hAnsi="Titillium Up"/>
                </w:rPr>
                <w:delText>bylo u 31% pacientů.</w:delText>
              </w:r>
              <w:r w:rsidDel="000C5E0D">
                <w:rPr>
                  <w:rFonts w:ascii="Titillium Up" w:hAnsi="Titillium Up"/>
                </w:rPr>
                <w:delText xml:space="preserve">  </w:delText>
              </w:r>
            </w:del>
          </w:p>
          <w:p w14:paraId="50DE8A4B" w14:textId="13D20452" w:rsidR="00157C5B" w:rsidRPr="00161CD4" w:rsidRDefault="00AD719B" w:rsidP="00F04D87">
            <w:pPr>
              <w:widowControl w:val="0"/>
              <w:spacing w:after="0" w:line="240" w:lineRule="auto"/>
              <w:jc w:val="both"/>
              <w:rPr>
                <w:rFonts w:ascii="Titillium Up" w:hAnsi="Titillium Up"/>
              </w:rPr>
            </w:pPr>
            <w:del w:id="217" w:author="Jana Berková" w:date="2021-08-22T18:11:00Z">
              <w:r w:rsidDel="00E64326">
                <w:rPr>
                  <w:rFonts w:ascii="Titillium Up" w:hAnsi="Titillium Up"/>
                </w:rPr>
                <w:delText>Pacienti s COVID19 prokázanou nákazou po triáži  na UP byli ihned směřování k hospitalizaci. Po</w:delText>
              </w:r>
              <w:r w:rsidR="00F04D87" w:rsidDel="00E64326">
                <w:rPr>
                  <w:rFonts w:ascii="Titillium Up" w:hAnsi="Titillium Up"/>
                </w:rPr>
                <w:delText>uze u jednoho pacienta po KPR se zjištěnou</w:delText>
              </w:r>
              <w:r w:rsidDel="00E64326">
                <w:rPr>
                  <w:rFonts w:ascii="Titillium Up" w:hAnsi="Titillium Up"/>
                </w:rPr>
                <w:delText xml:space="preserve"> masivní plicní embolií byl potvrzen i covid19.</w:delText>
              </w:r>
            </w:del>
          </w:p>
        </w:tc>
      </w:tr>
      <w:tr w:rsidR="00E31B5D" w14:paraId="00A90F8F" w14:textId="77777777" w:rsidTr="00252052">
        <w:trPr>
          <w:trHeight w:val="92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8FA18" w14:textId="77777777" w:rsidR="00E31B5D" w:rsidRPr="00C34BB3" w:rsidRDefault="006B69B1">
            <w:pPr>
              <w:widowControl w:val="0"/>
              <w:spacing w:after="0" w:line="240" w:lineRule="auto"/>
              <w:rPr>
                <w:rFonts w:ascii="Titillium Up" w:hAnsi="Titillium Up"/>
                <w:b/>
                <w:rPrChange w:id="218" w:author="Berková Jana" w:date="2021-08-23T13:51:00Z">
                  <w:rPr>
                    <w:rFonts w:ascii="Titillium Up" w:hAnsi="Titillium Up"/>
                  </w:rPr>
                </w:rPrChange>
              </w:rPr>
            </w:pPr>
            <w:r w:rsidRPr="00C34BB3">
              <w:rPr>
                <w:rFonts w:ascii="Titillium Up" w:hAnsi="Titillium Up"/>
                <w:b/>
                <w:rPrChange w:id="219" w:author="Berková Jana" w:date="2021-08-23T13:51:00Z">
                  <w:rPr>
                    <w:rFonts w:ascii="Titillium Up" w:hAnsi="Titillium Up"/>
                  </w:rPr>
                </w:rPrChange>
              </w:rPr>
              <w:t>Kl</w:t>
            </w:r>
            <w:r w:rsidRPr="00C34BB3">
              <w:rPr>
                <w:rFonts w:ascii="Titillium Up" w:hAnsi="Titillium Up" w:hint="eastAsia"/>
                <w:b/>
                <w:rPrChange w:id="220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íč</w:t>
            </w:r>
            <w:r w:rsidRPr="00C34BB3">
              <w:rPr>
                <w:rFonts w:ascii="Titillium Up" w:hAnsi="Titillium Up"/>
                <w:b/>
                <w:rPrChange w:id="221" w:author="Berková Jana" w:date="2021-08-23T13:51:00Z">
                  <w:rPr>
                    <w:rFonts w:ascii="Titillium Up" w:hAnsi="Titillium Up"/>
                  </w:rPr>
                </w:rPrChange>
              </w:rPr>
              <w:t>ov</w:t>
            </w:r>
            <w:r w:rsidRPr="00C34BB3">
              <w:rPr>
                <w:rFonts w:ascii="Titillium Up" w:hAnsi="Titillium Up" w:hint="eastAsia"/>
                <w:b/>
                <w:rPrChange w:id="222" w:author="Berková Jana" w:date="2021-08-23T13:51:00Z">
                  <w:rPr>
                    <w:rFonts w:ascii="Titillium Up" w:hAnsi="Titillium Up" w:hint="eastAsia"/>
                  </w:rPr>
                </w:rPrChange>
              </w:rPr>
              <w:t>á</w:t>
            </w:r>
            <w:r w:rsidRPr="00C34BB3">
              <w:rPr>
                <w:rFonts w:ascii="Titillium Up" w:hAnsi="Titillium Up"/>
                <w:b/>
                <w:rPrChange w:id="223" w:author="Berková Jana" w:date="2021-08-23T13:51:00Z">
                  <w:rPr>
                    <w:rFonts w:ascii="Titillium Up" w:hAnsi="Titillium Up"/>
                  </w:rPr>
                </w:rPrChange>
              </w:rPr>
              <w:t xml:space="preserve"> slova: </w:t>
            </w:r>
          </w:p>
          <w:p w14:paraId="129F3460" w14:textId="134690C9" w:rsidR="00E31B5D" w:rsidRDefault="00F340BB" w:rsidP="00053D3A">
            <w:pPr>
              <w:widowControl w:val="0"/>
              <w:spacing w:after="0"/>
              <w:rPr>
                <w:rFonts w:ascii="Titillium Up" w:hAnsi="Titillium Up"/>
              </w:rPr>
            </w:pPr>
            <w:proofErr w:type="spellStart"/>
            <w:ins w:id="224" w:author="Jana Berková" w:date="2021-08-22T22:22:00Z">
              <w:r>
                <w:rPr>
                  <w:rFonts w:ascii="Titillium Up" w:hAnsi="Titillium Up"/>
                  <w:lang w:val="sk-SK"/>
                </w:rPr>
                <w:t>kardiopulmonální</w:t>
              </w:r>
              <w:proofErr w:type="spellEnd"/>
              <w:r>
                <w:rPr>
                  <w:rFonts w:ascii="Titillium Up" w:hAnsi="Titillium Up"/>
                  <w:lang w:val="sk-SK"/>
                </w:rPr>
                <w:t xml:space="preserve"> </w:t>
              </w:r>
              <w:proofErr w:type="spellStart"/>
              <w:r>
                <w:rPr>
                  <w:rFonts w:ascii="Titillium Up" w:hAnsi="Titillium Up"/>
                  <w:lang w:val="sk-SK"/>
                </w:rPr>
                <w:t>resuscitace</w:t>
              </w:r>
            </w:ins>
            <w:proofErr w:type="spellEnd"/>
            <w:del w:id="225" w:author="Jana Berková" w:date="2021-08-22T22:22:00Z">
              <w:r w:rsidR="00053D3A" w:rsidDel="00F340BB">
                <w:rPr>
                  <w:rFonts w:ascii="Titillium Up" w:hAnsi="Titillium Up"/>
                  <w:lang w:val="sk-SK"/>
                </w:rPr>
                <w:delText>KPR</w:delText>
              </w:r>
            </w:del>
            <w:r w:rsidR="00053D3A">
              <w:rPr>
                <w:rFonts w:ascii="Titillium Up" w:hAnsi="Titillium Up"/>
                <w:lang w:val="sk-SK"/>
              </w:rPr>
              <w:t xml:space="preserve">, urgentní </w:t>
            </w:r>
            <w:proofErr w:type="spellStart"/>
            <w:r w:rsidR="00053D3A">
              <w:rPr>
                <w:rFonts w:ascii="Titillium Up" w:hAnsi="Titillium Up"/>
                <w:lang w:val="sk-SK"/>
              </w:rPr>
              <w:t>příjem</w:t>
            </w:r>
            <w:proofErr w:type="spellEnd"/>
            <w:r w:rsidR="00053D3A">
              <w:rPr>
                <w:rFonts w:ascii="Titillium Up" w:hAnsi="Titillium Up"/>
                <w:lang w:val="sk-SK"/>
              </w:rPr>
              <w:t xml:space="preserve">, </w:t>
            </w:r>
            <w:del w:id="226" w:author="Jana Berková" w:date="2021-08-22T17:30:00Z">
              <w:r w:rsidR="00053D3A" w:rsidDel="00934C5D">
                <w:rPr>
                  <w:rFonts w:ascii="Titillium Up" w:hAnsi="Titillium Up"/>
                  <w:lang w:val="sk-SK"/>
                </w:rPr>
                <w:delText>4H+4T</w:delText>
              </w:r>
            </w:del>
            <w:del w:id="227" w:author="Jana Berková" w:date="2021-08-22T22:35:00Z">
              <w:r w:rsidR="00053D3A" w:rsidDel="00573A6F">
                <w:rPr>
                  <w:rFonts w:ascii="Titillium Up" w:hAnsi="Titillium Up"/>
                  <w:lang w:val="sk-SK"/>
                </w:rPr>
                <w:delText xml:space="preserve">, </w:delText>
              </w:r>
            </w:del>
            <w:del w:id="228" w:author="Jana Berková" w:date="2021-08-22T22:22:00Z">
              <w:r w:rsidR="00053D3A" w:rsidDel="00F340BB">
                <w:rPr>
                  <w:rFonts w:ascii="Titillium Up" w:hAnsi="Titillium Up"/>
                </w:rPr>
                <w:delText>CPC (</w:delText>
              </w:r>
            </w:del>
            <w:proofErr w:type="spellStart"/>
            <w:r w:rsidR="00053D3A">
              <w:rPr>
                <w:rFonts w:ascii="Titillium Up" w:hAnsi="Titillium Up"/>
              </w:rPr>
              <w:t>cerebral</w:t>
            </w:r>
            <w:proofErr w:type="spellEnd"/>
            <w:r w:rsidR="00053D3A">
              <w:rPr>
                <w:rFonts w:ascii="Titillium Up" w:hAnsi="Titillium Up"/>
              </w:rPr>
              <w:t xml:space="preserve"> performance </w:t>
            </w:r>
            <w:proofErr w:type="spellStart"/>
            <w:r w:rsidR="00053D3A">
              <w:rPr>
                <w:rFonts w:ascii="Titillium Up" w:hAnsi="Titillium Up"/>
              </w:rPr>
              <w:t>category</w:t>
            </w:r>
            <w:proofErr w:type="spellEnd"/>
            <w:del w:id="229" w:author="Jana Berková" w:date="2021-08-22T22:22:00Z">
              <w:r w:rsidR="00053D3A" w:rsidDel="00F340BB">
                <w:rPr>
                  <w:rFonts w:ascii="Titillium Up" w:hAnsi="Titillium Up"/>
                </w:rPr>
                <w:delText>)</w:delText>
              </w:r>
            </w:del>
          </w:p>
        </w:tc>
      </w:tr>
    </w:tbl>
    <w:p w14:paraId="70C69BC4" w14:textId="77777777" w:rsidR="00E31B5D" w:rsidRDefault="00E31B5D"/>
    <w:sectPr w:rsidR="00E31B5D">
      <w:headerReference w:type="default" r:id="rId6"/>
      <w:pgSz w:w="11906" w:h="16838"/>
      <w:pgMar w:top="1134" w:right="1134" w:bottom="851" w:left="1134" w:header="709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68C67" w14:textId="77777777" w:rsidR="00833851" w:rsidRDefault="00833851">
      <w:pPr>
        <w:spacing w:after="0" w:line="240" w:lineRule="auto"/>
      </w:pPr>
      <w:r>
        <w:separator/>
      </w:r>
    </w:p>
  </w:endnote>
  <w:endnote w:type="continuationSeparator" w:id="0">
    <w:p w14:paraId="7099B3A3" w14:textId="77777777" w:rsidR="00833851" w:rsidRDefault="008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DejaVu Sans">
    <w:charset w:val="01"/>
    <w:family w:val="roman"/>
    <w:pitch w:val="variable"/>
  </w:font>
  <w:font w:name="msgothic">
    <w:charset w:val="01"/>
    <w:family w:val="roman"/>
    <w:pitch w:val="variable"/>
  </w:font>
  <w:font w:name="Titillium Up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7EA1A" w14:textId="77777777" w:rsidR="00833851" w:rsidRDefault="00833851">
      <w:pPr>
        <w:spacing w:after="0" w:line="240" w:lineRule="auto"/>
      </w:pPr>
      <w:r>
        <w:separator/>
      </w:r>
    </w:p>
  </w:footnote>
  <w:footnote w:type="continuationSeparator" w:id="0">
    <w:p w14:paraId="28991C4B" w14:textId="77777777" w:rsidR="00833851" w:rsidRDefault="008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C8C969424A54E2CBFE372FCDBC577DC"/>
      </w:placeholder>
      <w:temporary/>
      <w:showingPlcHdr/>
      <w15:appearance w15:val="hidden"/>
    </w:sdtPr>
    <w:sdtEndPr/>
    <w:sdtContent>
      <w:p w14:paraId="06CF730E" w14:textId="77777777" w:rsidR="001E00AB" w:rsidRDefault="001E00AB">
        <w:pPr>
          <w:pStyle w:val="Zhlav"/>
        </w:pPr>
        <w:r>
          <w:t>[Sem zadejte text.]</w:t>
        </w:r>
      </w:p>
    </w:sdtContent>
  </w:sdt>
  <w:p w14:paraId="5F7DA0BF" w14:textId="77777777" w:rsidR="00E31B5D" w:rsidRDefault="00E31B5D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rková Jana">
    <w15:presenceInfo w15:providerId="AD" w15:userId="S-1-5-21-436374069-1336601894-682003330-19075"/>
  </w15:person>
  <w15:person w15:author="Jana Berková">
    <w15:presenceInfo w15:providerId="Windows Live" w15:userId="59e47d0a3a007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5D"/>
    <w:rsid w:val="00041E0E"/>
    <w:rsid w:val="0004357C"/>
    <w:rsid w:val="00053D3A"/>
    <w:rsid w:val="000C5E0D"/>
    <w:rsid w:val="000D5FAA"/>
    <w:rsid w:val="00116677"/>
    <w:rsid w:val="00157C5B"/>
    <w:rsid w:val="00161CD4"/>
    <w:rsid w:val="00164700"/>
    <w:rsid w:val="001E00AB"/>
    <w:rsid w:val="002010FC"/>
    <w:rsid w:val="002305C7"/>
    <w:rsid w:val="00235CCB"/>
    <w:rsid w:val="00252052"/>
    <w:rsid w:val="00257CFA"/>
    <w:rsid w:val="002E2D91"/>
    <w:rsid w:val="002F28F9"/>
    <w:rsid w:val="002F7B85"/>
    <w:rsid w:val="00391C89"/>
    <w:rsid w:val="00394275"/>
    <w:rsid w:val="004D1CEE"/>
    <w:rsid w:val="004F0763"/>
    <w:rsid w:val="005058A6"/>
    <w:rsid w:val="00506241"/>
    <w:rsid w:val="00573A6F"/>
    <w:rsid w:val="00574264"/>
    <w:rsid w:val="00593210"/>
    <w:rsid w:val="005B7ACD"/>
    <w:rsid w:val="00692B38"/>
    <w:rsid w:val="006B69B1"/>
    <w:rsid w:val="006D44E4"/>
    <w:rsid w:val="007031AB"/>
    <w:rsid w:val="00717C11"/>
    <w:rsid w:val="0083332F"/>
    <w:rsid w:val="00833851"/>
    <w:rsid w:val="008D1401"/>
    <w:rsid w:val="008E3D49"/>
    <w:rsid w:val="00934C5D"/>
    <w:rsid w:val="00982CFF"/>
    <w:rsid w:val="00A2141E"/>
    <w:rsid w:val="00AD719B"/>
    <w:rsid w:val="00B01E53"/>
    <w:rsid w:val="00B16A29"/>
    <w:rsid w:val="00B45EBC"/>
    <w:rsid w:val="00B945D4"/>
    <w:rsid w:val="00C34BB3"/>
    <w:rsid w:val="00C910AC"/>
    <w:rsid w:val="00CD19E7"/>
    <w:rsid w:val="00D67B69"/>
    <w:rsid w:val="00DE5B4A"/>
    <w:rsid w:val="00E30329"/>
    <w:rsid w:val="00E31B5D"/>
    <w:rsid w:val="00E64326"/>
    <w:rsid w:val="00EF2B16"/>
    <w:rsid w:val="00F03A92"/>
    <w:rsid w:val="00F04D87"/>
    <w:rsid w:val="00F340BB"/>
    <w:rsid w:val="00F844D6"/>
    <w:rsid w:val="00F9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A813"/>
  <w15:docId w15:val="{CB7276B0-38C5-47A0-A1F5-7851DF92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  <w:textAlignment w:val="baseline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qFormat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Standardnpsmoodstavce"/>
    <w:qFormat/>
  </w:style>
  <w:style w:type="character" w:customStyle="1" w:styleId="PtaChar">
    <w:name w:val="Päta Char"/>
    <w:basedOn w:val="Standardnpsmoodstavce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84C8B"/>
    <w:pPr>
      <w:ind w:left="720"/>
      <w:contextualSpacing/>
    </w:pPr>
  </w:style>
  <w:style w:type="paragraph" w:customStyle="1" w:styleId="DefaultDrawingStyle">
    <w:name w:val="Default Drawing Style"/>
    <w:qFormat/>
    <w:pPr>
      <w:spacing w:line="200" w:lineRule="atLeast"/>
    </w:pPr>
    <w:rPr>
      <w:rFonts w:ascii="Lucida Sans" w:eastAsia="Tahoma" w:hAnsi="Lucida Sans" w:cs="Arial"/>
      <w:kern w:val="2"/>
      <w:sz w:val="36"/>
      <w:szCs w:val="24"/>
    </w:rPr>
  </w:style>
  <w:style w:type="paragraph" w:customStyle="1" w:styleId="Objectwithoutfill">
    <w:name w:val="Object without fill"/>
    <w:basedOn w:val="DefaultDrawingStyle"/>
    <w:qFormat/>
  </w:style>
  <w:style w:type="paragraph" w:customStyle="1" w:styleId="Objectwithnofillandnoline">
    <w:name w:val="Object with no fill and no line"/>
    <w:basedOn w:val="DefaultDrawingStyle"/>
    <w:qFormat/>
  </w:style>
  <w:style w:type="paragraph" w:customStyle="1" w:styleId="A4">
    <w:name w:val="A4"/>
    <w:basedOn w:val="Text"/>
    <w:qFormat/>
    <w:rPr>
      <w:rFonts w:ascii="Noto Sans" w:hAnsi="Noto Sans"/>
      <w:sz w:val="36"/>
    </w:rPr>
  </w:style>
  <w:style w:type="paragraph" w:customStyle="1" w:styleId="Text">
    <w:name w:val="Text"/>
    <w:basedOn w:val="Titulek"/>
    <w:qFormat/>
  </w:style>
  <w:style w:type="paragraph" w:customStyle="1" w:styleId="TitleA4">
    <w:name w:val="Title A4"/>
    <w:basedOn w:val="A4"/>
    <w:qFormat/>
    <w:rPr>
      <w:sz w:val="87"/>
    </w:rPr>
  </w:style>
  <w:style w:type="paragraph" w:customStyle="1" w:styleId="HeadingA4">
    <w:name w:val="Heading A4"/>
    <w:basedOn w:val="A4"/>
    <w:qFormat/>
    <w:rPr>
      <w:sz w:val="48"/>
    </w:rPr>
  </w:style>
  <w:style w:type="paragraph" w:customStyle="1" w:styleId="TextA4">
    <w:name w:val="Text A4"/>
    <w:basedOn w:val="A4"/>
    <w:qFormat/>
  </w:style>
  <w:style w:type="paragraph" w:customStyle="1" w:styleId="A0">
    <w:name w:val="A0"/>
    <w:basedOn w:val="Text"/>
    <w:qFormat/>
    <w:rPr>
      <w:rFonts w:ascii="Noto Sans" w:hAnsi="Noto Sans"/>
      <w:sz w:val="95"/>
    </w:rPr>
  </w:style>
  <w:style w:type="paragraph" w:customStyle="1" w:styleId="TitleA0">
    <w:name w:val="Title A0"/>
    <w:basedOn w:val="A0"/>
    <w:qFormat/>
    <w:rPr>
      <w:sz w:val="191"/>
    </w:rPr>
  </w:style>
  <w:style w:type="paragraph" w:customStyle="1" w:styleId="HeadingA0">
    <w:name w:val="Heading A0"/>
    <w:basedOn w:val="A0"/>
    <w:qFormat/>
    <w:rPr>
      <w:sz w:val="143"/>
    </w:rPr>
  </w:style>
  <w:style w:type="paragraph" w:customStyle="1" w:styleId="TextA0">
    <w:name w:val="Text A0"/>
    <w:basedOn w:val="A0"/>
    <w:qFormat/>
  </w:style>
  <w:style w:type="paragraph" w:customStyle="1" w:styleId="Graphic">
    <w:name w:val="Graphic"/>
    <w:qFormat/>
    <w:rPr>
      <w:rFonts w:ascii="Liberation Sans" w:eastAsia="Tahoma" w:hAnsi="Liberation Sans" w:cs="Arial"/>
      <w:sz w:val="36"/>
      <w:szCs w:val="24"/>
    </w:rPr>
  </w:style>
  <w:style w:type="paragraph" w:customStyle="1" w:styleId="Shapes">
    <w:name w:val="Shapes"/>
    <w:basedOn w:val="Graphic"/>
    <w:qFormat/>
    <w:rPr>
      <w:b/>
      <w:sz w:val="28"/>
    </w:rPr>
  </w:style>
  <w:style w:type="paragraph" w:customStyle="1" w:styleId="Filled">
    <w:name w:val="Filled"/>
    <w:basedOn w:val="Shapes"/>
    <w:qFormat/>
  </w:style>
  <w:style w:type="paragraph" w:customStyle="1" w:styleId="FilledBlue">
    <w:name w:val="Filled Blue"/>
    <w:basedOn w:val="Filled"/>
    <w:qFormat/>
    <w:rPr>
      <w:color w:val="FFFFFF"/>
    </w:rPr>
  </w:style>
  <w:style w:type="paragraph" w:customStyle="1" w:styleId="FilledGreen">
    <w:name w:val="Filled Green"/>
    <w:basedOn w:val="Filled"/>
    <w:qFormat/>
    <w:rPr>
      <w:color w:val="FFFFFF"/>
    </w:rPr>
  </w:style>
  <w:style w:type="paragraph" w:customStyle="1" w:styleId="FilledRed">
    <w:name w:val="Filled Red"/>
    <w:basedOn w:val="Filled"/>
    <w:qFormat/>
    <w:rPr>
      <w:color w:val="FFFFFF"/>
    </w:rPr>
  </w:style>
  <w:style w:type="paragraph" w:customStyle="1" w:styleId="FilledYellow">
    <w:name w:val="Filled Yellow"/>
    <w:basedOn w:val="Filled"/>
    <w:qFormat/>
    <w:rPr>
      <w:color w:val="FFFFFF"/>
    </w:rPr>
  </w:style>
  <w:style w:type="paragraph" w:customStyle="1" w:styleId="Outlined">
    <w:name w:val="Outlined"/>
    <w:basedOn w:val="Shapes"/>
    <w:qFormat/>
  </w:style>
  <w:style w:type="paragraph" w:customStyle="1" w:styleId="OutlinedBlue">
    <w:name w:val="Outlined Blue"/>
    <w:basedOn w:val="Outlined"/>
    <w:qFormat/>
    <w:rPr>
      <w:color w:val="355269"/>
    </w:rPr>
  </w:style>
  <w:style w:type="paragraph" w:customStyle="1" w:styleId="OutlinedGreen">
    <w:name w:val="Outlined Green"/>
    <w:basedOn w:val="Outlined"/>
    <w:qFormat/>
    <w:rPr>
      <w:color w:val="127622"/>
    </w:rPr>
  </w:style>
  <w:style w:type="paragraph" w:customStyle="1" w:styleId="OutlinedRed">
    <w:name w:val="Outlined Red"/>
    <w:basedOn w:val="Outlined"/>
    <w:qFormat/>
    <w:rPr>
      <w:color w:val="C9211E"/>
    </w:rPr>
  </w:style>
  <w:style w:type="paragraph" w:customStyle="1" w:styleId="OutlinedYellow">
    <w:name w:val="Outlined Yellow"/>
    <w:basedOn w:val="Outlined"/>
    <w:qFormat/>
    <w:rPr>
      <w:color w:val="B47804"/>
    </w:rPr>
  </w:style>
  <w:style w:type="paragraph" w:customStyle="1" w:styleId="Lines">
    <w:name w:val="Lines"/>
    <w:basedOn w:val="Graphic"/>
    <w:qFormat/>
  </w:style>
  <w:style w:type="paragraph" w:customStyle="1" w:styleId="ArrowLine">
    <w:name w:val="Arrow Line"/>
    <w:basedOn w:val="Lines"/>
    <w:qFormat/>
  </w:style>
  <w:style w:type="paragraph" w:customStyle="1" w:styleId="DashedLine">
    <w:name w:val="Dashed Line"/>
    <w:basedOn w:val="Lines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">
    <w:name w:val="default"/>
    <w:qFormat/>
    <w:pPr>
      <w:spacing w:line="200" w:lineRule="atLeast"/>
    </w:pPr>
    <w:rPr>
      <w:rFonts w:ascii="Lucida Sans" w:eastAsia="Tahoma" w:hAnsi="Lucida Sans" w:cs="Arial"/>
      <w:kern w:val="2"/>
      <w:sz w:val="36"/>
      <w:szCs w:val="24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Backgroundobjects">
    <w:name w:val="Background objects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Background">
    <w:name w:val="Backgro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Notes">
    <w:name w:val="Notes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Outline1">
    <w:name w:val="Outline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Outline2">
    <w:name w:val="Outline 2"/>
    <w:basedOn w:val="Outline1"/>
    <w:qFormat/>
    <w:pPr>
      <w:spacing w:before="227"/>
    </w:pPr>
    <w:rPr>
      <w:sz w:val="56"/>
    </w:rPr>
  </w:style>
  <w:style w:type="paragraph" w:customStyle="1" w:styleId="Outline3">
    <w:name w:val="Outline 3"/>
    <w:basedOn w:val="Outline2"/>
    <w:qFormat/>
    <w:pPr>
      <w:spacing w:before="170"/>
    </w:pPr>
    <w:rPr>
      <w:sz w:val="48"/>
    </w:rPr>
  </w:style>
  <w:style w:type="paragraph" w:customStyle="1" w:styleId="Outline4">
    <w:name w:val="Outline 4"/>
    <w:basedOn w:val="Outline3"/>
    <w:qFormat/>
    <w:pPr>
      <w:spacing w:before="113"/>
    </w:pPr>
    <w:rPr>
      <w:sz w:val="40"/>
    </w:rPr>
  </w:style>
  <w:style w:type="paragraph" w:customStyle="1" w:styleId="Outline5">
    <w:name w:val="Outline 5"/>
    <w:basedOn w:val="Outline4"/>
    <w:qFormat/>
    <w:pPr>
      <w:spacing w:before="57"/>
    </w:p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DefaultLTGliederung1">
    <w:name w:val="Default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LTGliederung2">
    <w:name w:val="Default~LT~Gliederung 2"/>
    <w:basedOn w:val="DefaultLTGliederung1"/>
    <w:qFormat/>
    <w:pPr>
      <w:spacing w:before="227"/>
    </w:pPr>
    <w:rPr>
      <w:sz w:val="56"/>
    </w:rPr>
  </w:style>
  <w:style w:type="paragraph" w:customStyle="1" w:styleId="DefaultLTGliederung3">
    <w:name w:val="Default~LT~Gliederung 3"/>
    <w:basedOn w:val="DefaultLTGliederung2"/>
    <w:qFormat/>
    <w:pPr>
      <w:spacing w:before="170"/>
    </w:pPr>
    <w:rPr>
      <w:sz w:val="48"/>
    </w:rPr>
  </w:style>
  <w:style w:type="paragraph" w:customStyle="1" w:styleId="DefaultLTGliederung4">
    <w:name w:val="Default~LT~Gliederung 4"/>
    <w:basedOn w:val="DefaultLTGliederung3"/>
    <w:qFormat/>
    <w:pPr>
      <w:spacing w:before="113"/>
    </w:pPr>
    <w:rPr>
      <w:sz w:val="40"/>
    </w:rPr>
  </w:style>
  <w:style w:type="paragraph" w:customStyle="1" w:styleId="DefaultLTGliederung5">
    <w:name w:val="Default~LT~Gliederung 5"/>
    <w:basedOn w:val="DefaultLTGliederung4"/>
    <w:qFormat/>
    <w:pPr>
      <w:spacing w:before="57"/>
    </w:pPr>
  </w:style>
  <w:style w:type="paragraph" w:customStyle="1" w:styleId="DefaultLTGliederung6">
    <w:name w:val="Default~LT~Gliederung 6"/>
    <w:basedOn w:val="DefaultLTGliederung5"/>
    <w:qFormat/>
  </w:style>
  <w:style w:type="paragraph" w:customStyle="1" w:styleId="DefaultLTGliederung7">
    <w:name w:val="Default~LT~Gliederung 7"/>
    <w:basedOn w:val="DefaultLTGliederung6"/>
    <w:qFormat/>
  </w:style>
  <w:style w:type="paragraph" w:customStyle="1" w:styleId="DefaultLTGliederung8">
    <w:name w:val="Default~LT~Gliederung 8"/>
    <w:basedOn w:val="DefaultLTGliederung7"/>
    <w:qFormat/>
  </w:style>
  <w:style w:type="paragraph" w:customStyle="1" w:styleId="DefaultLTGliederung9">
    <w:name w:val="Default~LT~Gliederung 9"/>
    <w:basedOn w:val="DefaultLTGliederung8"/>
    <w:qFormat/>
  </w:style>
  <w:style w:type="paragraph" w:customStyle="1" w:styleId="DefaultLTTitel">
    <w:name w:val="Default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LTUntertitel">
    <w:name w:val="Default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LTNotizen">
    <w:name w:val="Default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LTHintergrundobjekte">
    <w:name w:val="Default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LTHintergrund">
    <w:name w:val="Default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LTGliederung1">
    <w:name w:val="Default 1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LTGliederung2">
    <w:name w:val="Default 1~LT~Gliederung 2"/>
    <w:basedOn w:val="Default1LTGliederung1"/>
    <w:qFormat/>
    <w:pPr>
      <w:spacing w:before="227"/>
    </w:pPr>
    <w:rPr>
      <w:sz w:val="56"/>
    </w:rPr>
  </w:style>
  <w:style w:type="paragraph" w:customStyle="1" w:styleId="Default1LTGliederung3">
    <w:name w:val="Default 1~LT~Gliederung 3"/>
    <w:basedOn w:val="Default1LTGliederung2"/>
    <w:qFormat/>
    <w:pPr>
      <w:spacing w:before="170"/>
    </w:pPr>
    <w:rPr>
      <w:sz w:val="48"/>
    </w:rPr>
  </w:style>
  <w:style w:type="paragraph" w:customStyle="1" w:styleId="Default1LTGliederung4">
    <w:name w:val="Default 1~LT~Gliederung 4"/>
    <w:basedOn w:val="Default1LTGliederung3"/>
    <w:qFormat/>
    <w:pPr>
      <w:spacing w:before="113"/>
    </w:pPr>
    <w:rPr>
      <w:sz w:val="40"/>
    </w:rPr>
  </w:style>
  <w:style w:type="paragraph" w:customStyle="1" w:styleId="Default1LTGliederung5">
    <w:name w:val="Default 1~LT~Gliederung 5"/>
    <w:basedOn w:val="Default1LTGliederung4"/>
    <w:qFormat/>
    <w:pPr>
      <w:spacing w:before="57"/>
    </w:pPr>
  </w:style>
  <w:style w:type="paragraph" w:customStyle="1" w:styleId="Default1LTGliederung6">
    <w:name w:val="Default 1~LT~Gliederung 6"/>
    <w:basedOn w:val="Default1LTGliederung5"/>
    <w:qFormat/>
  </w:style>
  <w:style w:type="paragraph" w:customStyle="1" w:styleId="Default1LTGliederung7">
    <w:name w:val="Default 1~LT~Gliederung 7"/>
    <w:basedOn w:val="Default1LTGliederung6"/>
    <w:qFormat/>
  </w:style>
  <w:style w:type="paragraph" w:customStyle="1" w:styleId="Default1LTGliederung8">
    <w:name w:val="Default 1~LT~Gliederung 8"/>
    <w:basedOn w:val="Default1LTGliederung7"/>
    <w:qFormat/>
  </w:style>
  <w:style w:type="paragraph" w:customStyle="1" w:styleId="Default1LTGliederung9">
    <w:name w:val="Default 1~LT~Gliederung 9"/>
    <w:basedOn w:val="Default1LTGliederung8"/>
    <w:qFormat/>
  </w:style>
  <w:style w:type="paragraph" w:customStyle="1" w:styleId="Default1LTTitel">
    <w:name w:val="Default 1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LTUntertitel">
    <w:name w:val="Default 1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LTNotizen">
    <w:name w:val="Default 1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LTHintergrundobjekte">
    <w:name w:val="Default 1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LTHintergrund">
    <w:name w:val="Default 1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itle2ContentLTGliederung1">
    <w:name w:val="Title;2 Content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Title2ContentLTGliederung2">
    <w:name w:val="Title;2 Content~LT~Gliederung 2"/>
    <w:basedOn w:val="Title2ContentLTGliederung1"/>
    <w:qFormat/>
    <w:pPr>
      <w:spacing w:before="227"/>
    </w:pPr>
    <w:rPr>
      <w:sz w:val="56"/>
    </w:rPr>
  </w:style>
  <w:style w:type="paragraph" w:customStyle="1" w:styleId="Title2ContentLTGliederung3">
    <w:name w:val="Title;2 Content~LT~Gliederung 3"/>
    <w:basedOn w:val="Title2ContentLTGliederung2"/>
    <w:qFormat/>
    <w:pPr>
      <w:spacing w:before="170"/>
    </w:pPr>
    <w:rPr>
      <w:sz w:val="48"/>
    </w:rPr>
  </w:style>
  <w:style w:type="paragraph" w:customStyle="1" w:styleId="Title2ContentLTGliederung4">
    <w:name w:val="Title;2 Content~LT~Gliederung 4"/>
    <w:basedOn w:val="Title2ContentLTGliederung3"/>
    <w:qFormat/>
    <w:pPr>
      <w:spacing w:before="113"/>
    </w:pPr>
    <w:rPr>
      <w:sz w:val="40"/>
    </w:rPr>
  </w:style>
  <w:style w:type="paragraph" w:customStyle="1" w:styleId="Title2ContentLTGliederung5">
    <w:name w:val="Title;2 Content~LT~Gliederung 5"/>
    <w:basedOn w:val="Title2ContentLTGliederung4"/>
    <w:qFormat/>
    <w:pPr>
      <w:spacing w:before="57"/>
    </w:pPr>
  </w:style>
  <w:style w:type="paragraph" w:customStyle="1" w:styleId="Title2ContentLTGliederung6">
    <w:name w:val="Title;2 Content~LT~Gliederung 6"/>
    <w:basedOn w:val="Title2ContentLTGliederung5"/>
    <w:qFormat/>
  </w:style>
  <w:style w:type="paragraph" w:customStyle="1" w:styleId="Title2ContentLTGliederung7">
    <w:name w:val="Title;2 Content~LT~Gliederung 7"/>
    <w:basedOn w:val="Title2ContentLTGliederung6"/>
    <w:qFormat/>
  </w:style>
  <w:style w:type="paragraph" w:customStyle="1" w:styleId="Title2ContentLTGliederung8">
    <w:name w:val="Title;2 Content~LT~Gliederung 8"/>
    <w:basedOn w:val="Title2ContentLTGliederung7"/>
    <w:qFormat/>
  </w:style>
  <w:style w:type="paragraph" w:customStyle="1" w:styleId="Title2ContentLTGliederung9">
    <w:name w:val="Title;2 Content~LT~Gliederung 9"/>
    <w:basedOn w:val="Title2ContentLTGliederung8"/>
    <w:qFormat/>
  </w:style>
  <w:style w:type="paragraph" w:customStyle="1" w:styleId="Title2ContentLTTitel">
    <w:name w:val="Title;2 Content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Title2ContentLTUntertitel">
    <w:name w:val="Title;2 Content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Title2ContentLTNotizen">
    <w:name w:val="Title;2 Content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Title2ContentLTHintergrundobjekte">
    <w:name w:val="Title;2 Content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itle2ContentLTHintergrund">
    <w:name w:val="Title;2 Content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2LTGliederung1">
    <w:name w:val="Default 2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2LTGliederung2">
    <w:name w:val="Default 2~LT~Gliederung 2"/>
    <w:basedOn w:val="Default2LTGliederung1"/>
    <w:qFormat/>
    <w:pPr>
      <w:spacing w:before="227"/>
    </w:pPr>
    <w:rPr>
      <w:sz w:val="56"/>
    </w:rPr>
  </w:style>
  <w:style w:type="paragraph" w:customStyle="1" w:styleId="Default2LTGliederung3">
    <w:name w:val="Default 2~LT~Gliederung 3"/>
    <w:basedOn w:val="Default2LTGliederung2"/>
    <w:qFormat/>
    <w:pPr>
      <w:spacing w:before="170"/>
    </w:pPr>
    <w:rPr>
      <w:sz w:val="48"/>
    </w:rPr>
  </w:style>
  <w:style w:type="paragraph" w:customStyle="1" w:styleId="Default2LTGliederung4">
    <w:name w:val="Default 2~LT~Gliederung 4"/>
    <w:basedOn w:val="Default2LTGliederung3"/>
    <w:qFormat/>
    <w:pPr>
      <w:spacing w:before="113"/>
    </w:pPr>
    <w:rPr>
      <w:sz w:val="40"/>
    </w:rPr>
  </w:style>
  <w:style w:type="paragraph" w:customStyle="1" w:styleId="Default2LTGliederung5">
    <w:name w:val="Default 2~LT~Gliederung 5"/>
    <w:basedOn w:val="Default2LTGliederung4"/>
    <w:qFormat/>
    <w:pPr>
      <w:spacing w:before="57"/>
    </w:pPr>
  </w:style>
  <w:style w:type="paragraph" w:customStyle="1" w:styleId="Default2LTGliederung6">
    <w:name w:val="Default 2~LT~Gliederung 6"/>
    <w:basedOn w:val="Default2LTGliederung5"/>
    <w:qFormat/>
  </w:style>
  <w:style w:type="paragraph" w:customStyle="1" w:styleId="Default2LTGliederung7">
    <w:name w:val="Default 2~LT~Gliederung 7"/>
    <w:basedOn w:val="Default2LTGliederung6"/>
    <w:qFormat/>
  </w:style>
  <w:style w:type="paragraph" w:customStyle="1" w:styleId="Default2LTGliederung8">
    <w:name w:val="Default 2~LT~Gliederung 8"/>
    <w:basedOn w:val="Default2LTGliederung7"/>
    <w:qFormat/>
  </w:style>
  <w:style w:type="paragraph" w:customStyle="1" w:styleId="Default2LTGliederung9">
    <w:name w:val="Default 2~LT~Gliederung 9"/>
    <w:basedOn w:val="Default2LTGliederung8"/>
    <w:qFormat/>
  </w:style>
  <w:style w:type="paragraph" w:customStyle="1" w:styleId="Default2LTTitel">
    <w:name w:val="Default 2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2LTUntertitel">
    <w:name w:val="Default 2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2LTNotizen">
    <w:name w:val="Default 2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2LTHintergrundobjekte">
    <w:name w:val="Default 2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2LTHintergrund">
    <w:name w:val="Default 2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3LTGliederung1">
    <w:name w:val="Default 3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3LTGliederung2">
    <w:name w:val="Default 3~LT~Gliederung 2"/>
    <w:basedOn w:val="Default3LTGliederung1"/>
    <w:qFormat/>
    <w:pPr>
      <w:spacing w:before="227"/>
    </w:pPr>
    <w:rPr>
      <w:sz w:val="56"/>
    </w:rPr>
  </w:style>
  <w:style w:type="paragraph" w:customStyle="1" w:styleId="Default3LTGliederung3">
    <w:name w:val="Default 3~LT~Gliederung 3"/>
    <w:basedOn w:val="Default3LTGliederung2"/>
    <w:qFormat/>
    <w:pPr>
      <w:spacing w:before="170"/>
    </w:pPr>
    <w:rPr>
      <w:sz w:val="48"/>
    </w:rPr>
  </w:style>
  <w:style w:type="paragraph" w:customStyle="1" w:styleId="Default3LTGliederung4">
    <w:name w:val="Default 3~LT~Gliederung 4"/>
    <w:basedOn w:val="Default3LTGliederung3"/>
    <w:qFormat/>
    <w:pPr>
      <w:spacing w:before="113"/>
    </w:pPr>
    <w:rPr>
      <w:sz w:val="40"/>
    </w:rPr>
  </w:style>
  <w:style w:type="paragraph" w:customStyle="1" w:styleId="Default3LTGliederung5">
    <w:name w:val="Default 3~LT~Gliederung 5"/>
    <w:basedOn w:val="Default3LTGliederung4"/>
    <w:qFormat/>
    <w:pPr>
      <w:spacing w:before="57"/>
    </w:pPr>
  </w:style>
  <w:style w:type="paragraph" w:customStyle="1" w:styleId="Default3LTGliederung6">
    <w:name w:val="Default 3~LT~Gliederung 6"/>
    <w:basedOn w:val="Default3LTGliederung5"/>
    <w:qFormat/>
  </w:style>
  <w:style w:type="paragraph" w:customStyle="1" w:styleId="Default3LTGliederung7">
    <w:name w:val="Default 3~LT~Gliederung 7"/>
    <w:basedOn w:val="Default3LTGliederung6"/>
    <w:qFormat/>
  </w:style>
  <w:style w:type="paragraph" w:customStyle="1" w:styleId="Default3LTGliederung8">
    <w:name w:val="Default 3~LT~Gliederung 8"/>
    <w:basedOn w:val="Default3LTGliederung7"/>
    <w:qFormat/>
  </w:style>
  <w:style w:type="paragraph" w:customStyle="1" w:styleId="Default3LTGliederung9">
    <w:name w:val="Default 3~LT~Gliederung 9"/>
    <w:basedOn w:val="Default3LTGliederung8"/>
    <w:qFormat/>
  </w:style>
  <w:style w:type="paragraph" w:customStyle="1" w:styleId="Default3LTTitel">
    <w:name w:val="Default 3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3LTUntertitel">
    <w:name w:val="Default 3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3LTNotizen">
    <w:name w:val="Default 3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3LTHintergrundobjekte">
    <w:name w:val="Default 3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3LTHintergrund">
    <w:name w:val="Default 3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4LTGliederung1">
    <w:name w:val="Default 4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4LTGliederung2">
    <w:name w:val="Default 4~LT~Gliederung 2"/>
    <w:basedOn w:val="Default4LTGliederung1"/>
    <w:qFormat/>
    <w:pPr>
      <w:spacing w:before="227"/>
    </w:pPr>
    <w:rPr>
      <w:sz w:val="56"/>
    </w:rPr>
  </w:style>
  <w:style w:type="paragraph" w:customStyle="1" w:styleId="Default4LTGliederung3">
    <w:name w:val="Default 4~LT~Gliederung 3"/>
    <w:basedOn w:val="Default4LTGliederung2"/>
    <w:qFormat/>
    <w:pPr>
      <w:spacing w:before="170"/>
    </w:pPr>
    <w:rPr>
      <w:sz w:val="48"/>
    </w:rPr>
  </w:style>
  <w:style w:type="paragraph" w:customStyle="1" w:styleId="Default4LTGliederung4">
    <w:name w:val="Default 4~LT~Gliederung 4"/>
    <w:basedOn w:val="Default4LTGliederung3"/>
    <w:qFormat/>
    <w:pPr>
      <w:spacing w:before="113"/>
    </w:pPr>
    <w:rPr>
      <w:sz w:val="40"/>
    </w:rPr>
  </w:style>
  <w:style w:type="paragraph" w:customStyle="1" w:styleId="Default4LTGliederung5">
    <w:name w:val="Default 4~LT~Gliederung 5"/>
    <w:basedOn w:val="Default4LTGliederung4"/>
    <w:qFormat/>
    <w:pPr>
      <w:spacing w:before="57"/>
    </w:pPr>
  </w:style>
  <w:style w:type="paragraph" w:customStyle="1" w:styleId="Default4LTGliederung6">
    <w:name w:val="Default 4~LT~Gliederung 6"/>
    <w:basedOn w:val="Default4LTGliederung5"/>
    <w:qFormat/>
  </w:style>
  <w:style w:type="paragraph" w:customStyle="1" w:styleId="Default4LTGliederung7">
    <w:name w:val="Default 4~LT~Gliederung 7"/>
    <w:basedOn w:val="Default4LTGliederung6"/>
    <w:qFormat/>
  </w:style>
  <w:style w:type="paragraph" w:customStyle="1" w:styleId="Default4LTGliederung8">
    <w:name w:val="Default 4~LT~Gliederung 8"/>
    <w:basedOn w:val="Default4LTGliederung7"/>
    <w:qFormat/>
  </w:style>
  <w:style w:type="paragraph" w:customStyle="1" w:styleId="Default4LTGliederung9">
    <w:name w:val="Default 4~LT~Gliederung 9"/>
    <w:basedOn w:val="Default4LTGliederung8"/>
    <w:qFormat/>
  </w:style>
  <w:style w:type="paragraph" w:customStyle="1" w:styleId="Default4LTTitel">
    <w:name w:val="Default 4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4LTUntertitel">
    <w:name w:val="Default 4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4LTNotizen">
    <w:name w:val="Default 4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4LTHintergrundobjekte">
    <w:name w:val="Default 4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4LTHintergrund">
    <w:name w:val="Default 4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5LTGliederung1">
    <w:name w:val="Default 5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5LTGliederung2">
    <w:name w:val="Default 5~LT~Gliederung 2"/>
    <w:basedOn w:val="Default5LTGliederung1"/>
    <w:qFormat/>
    <w:pPr>
      <w:spacing w:before="227"/>
    </w:pPr>
    <w:rPr>
      <w:sz w:val="56"/>
    </w:rPr>
  </w:style>
  <w:style w:type="paragraph" w:customStyle="1" w:styleId="Default5LTGliederung3">
    <w:name w:val="Default 5~LT~Gliederung 3"/>
    <w:basedOn w:val="Default5LTGliederung2"/>
    <w:qFormat/>
    <w:pPr>
      <w:spacing w:before="170"/>
    </w:pPr>
    <w:rPr>
      <w:sz w:val="48"/>
    </w:rPr>
  </w:style>
  <w:style w:type="paragraph" w:customStyle="1" w:styleId="Default5LTGliederung4">
    <w:name w:val="Default 5~LT~Gliederung 4"/>
    <w:basedOn w:val="Default5LTGliederung3"/>
    <w:qFormat/>
    <w:pPr>
      <w:spacing w:before="113"/>
    </w:pPr>
    <w:rPr>
      <w:sz w:val="40"/>
    </w:rPr>
  </w:style>
  <w:style w:type="paragraph" w:customStyle="1" w:styleId="Default5LTGliederung5">
    <w:name w:val="Default 5~LT~Gliederung 5"/>
    <w:basedOn w:val="Default5LTGliederung4"/>
    <w:qFormat/>
    <w:pPr>
      <w:spacing w:before="57"/>
    </w:pPr>
  </w:style>
  <w:style w:type="paragraph" w:customStyle="1" w:styleId="Default5LTGliederung6">
    <w:name w:val="Default 5~LT~Gliederung 6"/>
    <w:basedOn w:val="Default5LTGliederung5"/>
    <w:qFormat/>
  </w:style>
  <w:style w:type="paragraph" w:customStyle="1" w:styleId="Default5LTGliederung7">
    <w:name w:val="Default 5~LT~Gliederung 7"/>
    <w:basedOn w:val="Default5LTGliederung6"/>
    <w:qFormat/>
  </w:style>
  <w:style w:type="paragraph" w:customStyle="1" w:styleId="Default5LTGliederung8">
    <w:name w:val="Default 5~LT~Gliederung 8"/>
    <w:basedOn w:val="Default5LTGliederung7"/>
    <w:qFormat/>
  </w:style>
  <w:style w:type="paragraph" w:customStyle="1" w:styleId="Default5LTGliederung9">
    <w:name w:val="Default 5~LT~Gliederung 9"/>
    <w:basedOn w:val="Default5LTGliederung8"/>
    <w:qFormat/>
  </w:style>
  <w:style w:type="paragraph" w:customStyle="1" w:styleId="Default5LTTitel">
    <w:name w:val="Default 5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5LTUntertitel">
    <w:name w:val="Default 5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5LTNotizen">
    <w:name w:val="Default 5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5LTHintergrundobjekte">
    <w:name w:val="Default 5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5LTHintergrund">
    <w:name w:val="Default 5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6LTGliederung1">
    <w:name w:val="Default 6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6LTGliederung2">
    <w:name w:val="Default 6~LT~Gliederung 2"/>
    <w:basedOn w:val="Default6LTGliederung1"/>
    <w:qFormat/>
    <w:pPr>
      <w:spacing w:before="227"/>
    </w:pPr>
    <w:rPr>
      <w:sz w:val="56"/>
    </w:rPr>
  </w:style>
  <w:style w:type="paragraph" w:customStyle="1" w:styleId="Default6LTGliederung3">
    <w:name w:val="Default 6~LT~Gliederung 3"/>
    <w:basedOn w:val="Default6LTGliederung2"/>
    <w:qFormat/>
    <w:pPr>
      <w:spacing w:before="170"/>
    </w:pPr>
    <w:rPr>
      <w:sz w:val="48"/>
    </w:rPr>
  </w:style>
  <w:style w:type="paragraph" w:customStyle="1" w:styleId="Default6LTGliederung4">
    <w:name w:val="Default 6~LT~Gliederung 4"/>
    <w:basedOn w:val="Default6LTGliederung3"/>
    <w:qFormat/>
    <w:pPr>
      <w:spacing w:before="113"/>
    </w:pPr>
    <w:rPr>
      <w:sz w:val="40"/>
    </w:rPr>
  </w:style>
  <w:style w:type="paragraph" w:customStyle="1" w:styleId="Default6LTGliederung5">
    <w:name w:val="Default 6~LT~Gliederung 5"/>
    <w:basedOn w:val="Default6LTGliederung4"/>
    <w:qFormat/>
    <w:pPr>
      <w:spacing w:before="57"/>
    </w:pPr>
  </w:style>
  <w:style w:type="paragraph" w:customStyle="1" w:styleId="Default6LTGliederung6">
    <w:name w:val="Default 6~LT~Gliederung 6"/>
    <w:basedOn w:val="Default6LTGliederung5"/>
    <w:qFormat/>
  </w:style>
  <w:style w:type="paragraph" w:customStyle="1" w:styleId="Default6LTGliederung7">
    <w:name w:val="Default 6~LT~Gliederung 7"/>
    <w:basedOn w:val="Default6LTGliederung6"/>
    <w:qFormat/>
  </w:style>
  <w:style w:type="paragraph" w:customStyle="1" w:styleId="Default6LTGliederung8">
    <w:name w:val="Default 6~LT~Gliederung 8"/>
    <w:basedOn w:val="Default6LTGliederung7"/>
    <w:qFormat/>
  </w:style>
  <w:style w:type="paragraph" w:customStyle="1" w:styleId="Default6LTGliederung9">
    <w:name w:val="Default 6~LT~Gliederung 9"/>
    <w:basedOn w:val="Default6LTGliederung8"/>
    <w:qFormat/>
  </w:style>
  <w:style w:type="paragraph" w:customStyle="1" w:styleId="Default6LTTitel">
    <w:name w:val="Default 6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6LTUntertitel">
    <w:name w:val="Default 6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6LTNotizen">
    <w:name w:val="Default 6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6LTHintergrundobjekte">
    <w:name w:val="Default 6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6LTHintergrund">
    <w:name w:val="Default 6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itleOnlyLTGliederung1">
    <w:name w:val="Title Only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TitleOnlyLTGliederung2">
    <w:name w:val="Title Only~LT~Gliederung 2"/>
    <w:basedOn w:val="TitleOnlyLTGliederung1"/>
    <w:qFormat/>
    <w:pPr>
      <w:spacing w:before="227"/>
    </w:pPr>
    <w:rPr>
      <w:sz w:val="56"/>
    </w:rPr>
  </w:style>
  <w:style w:type="paragraph" w:customStyle="1" w:styleId="TitleOnlyLTGliederung3">
    <w:name w:val="Title Only~LT~Gliederung 3"/>
    <w:basedOn w:val="TitleOnlyLTGliederung2"/>
    <w:qFormat/>
    <w:pPr>
      <w:spacing w:before="170"/>
    </w:pPr>
    <w:rPr>
      <w:sz w:val="48"/>
    </w:rPr>
  </w:style>
  <w:style w:type="paragraph" w:customStyle="1" w:styleId="TitleOnlyLTGliederung4">
    <w:name w:val="Title Only~LT~Gliederung 4"/>
    <w:basedOn w:val="TitleOnlyLTGliederung3"/>
    <w:qFormat/>
    <w:pPr>
      <w:spacing w:before="113"/>
    </w:pPr>
    <w:rPr>
      <w:sz w:val="40"/>
    </w:rPr>
  </w:style>
  <w:style w:type="paragraph" w:customStyle="1" w:styleId="TitleOnlyLTGliederung5">
    <w:name w:val="Title Only~LT~Gliederung 5"/>
    <w:basedOn w:val="TitleOnlyLTGliederung4"/>
    <w:qFormat/>
    <w:pPr>
      <w:spacing w:before="57"/>
    </w:pPr>
  </w:style>
  <w:style w:type="paragraph" w:customStyle="1" w:styleId="TitleOnlyLTGliederung6">
    <w:name w:val="Title Only~LT~Gliederung 6"/>
    <w:basedOn w:val="TitleOnlyLTGliederung5"/>
    <w:qFormat/>
  </w:style>
  <w:style w:type="paragraph" w:customStyle="1" w:styleId="TitleOnlyLTGliederung7">
    <w:name w:val="Title Only~LT~Gliederung 7"/>
    <w:basedOn w:val="TitleOnlyLTGliederung6"/>
    <w:qFormat/>
  </w:style>
  <w:style w:type="paragraph" w:customStyle="1" w:styleId="TitleOnlyLTGliederung8">
    <w:name w:val="Title Only~LT~Gliederung 8"/>
    <w:basedOn w:val="TitleOnlyLTGliederung7"/>
    <w:qFormat/>
  </w:style>
  <w:style w:type="paragraph" w:customStyle="1" w:styleId="TitleOnlyLTGliederung9">
    <w:name w:val="Title Only~LT~Gliederung 9"/>
    <w:basedOn w:val="TitleOnlyLTGliederung8"/>
    <w:qFormat/>
  </w:style>
  <w:style w:type="paragraph" w:customStyle="1" w:styleId="TitleOnlyLTTitel">
    <w:name w:val="Title Only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TitleOnlyLTUntertitel">
    <w:name w:val="Title Only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TitleOnlyLTNotizen">
    <w:name w:val="Title Only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TitleOnlyLTHintergrundobjekte">
    <w:name w:val="Title Only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itleOnlyLTHintergrund">
    <w:name w:val="Title Only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7LTGliederung1">
    <w:name w:val="Default 7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7LTGliederung2">
    <w:name w:val="Default 7~LT~Gliederung 2"/>
    <w:basedOn w:val="Default7LTGliederung1"/>
    <w:qFormat/>
    <w:pPr>
      <w:spacing w:before="227"/>
    </w:pPr>
    <w:rPr>
      <w:sz w:val="56"/>
    </w:rPr>
  </w:style>
  <w:style w:type="paragraph" w:customStyle="1" w:styleId="Default7LTGliederung3">
    <w:name w:val="Default 7~LT~Gliederung 3"/>
    <w:basedOn w:val="Default7LTGliederung2"/>
    <w:qFormat/>
    <w:pPr>
      <w:spacing w:before="170"/>
    </w:pPr>
    <w:rPr>
      <w:sz w:val="48"/>
    </w:rPr>
  </w:style>
  <w:style w:type="paragraph" w:customStyle="1" w:styleId="Default7LTGliederung4">
    <w:name w:val="Default 7~LT~Gliederung 4"/>
    <w:basedOn w:val="Default7LTGliederung3"/>
    <w:qFormat/>
    <w:pPr>
      <w:spacing w:before="113"/>
    </w:pPr>
    <w:rPr>
      <w:sz w:val="40"/>
    </w:rPr>
  </w:style>
  <w:style w:type="paragraph" w:customStyle="1" w:styleId="Default7LTGliederung5">
    <w:name w:val="Default 7~LT~Gliederung 5"/>
    <w:basedOn w:val="Default7LTGliederung4"/>
    <w:qFormat/>
    <w:pPr>
      <w:spacing w:before="57"/>
    </w:pPr>
  </w:style>
  <w:style w:type="paragraph" w:customStyle="1" w:styleId="Default7LTGliederung6">
    <w:name w:val="Default 7~LT~Gliederung 6"/>
    <w:basedOn w:val="Default7LTGliederung5"/>
    <w:qFormat/>
  </w:style>
  <w:style w:type="paragraph" w:customStyle="1" w:styleId="Default7LTGliederung7">
    <w:name w:val="Default 7~LT~Gliederung 7"/>
    <w:basedOn w:val="Default7LTGliederung6"/>
    <w:qFormat/>
  </w:style>
  <w:style w:type="paragraph" w:customStyle="1" w:styleId="Default7LTGliederung8">
    <w:name w:val="Default 7~LT~Gliederung 8"/>
    <w:basedOn w:val="Default7LTGliederung7"/>
    <w:qFormat/>
  </w:style>
  <w:style w:type="paragraph" w:customStyle="1" w:styleId="Default7LTGliederung9">
    <w:name w:val="Default 7~LT~Gliederung 9"/>
    <w:basedOn w:val="Default7LTGliederung8"/>
    <w:qFormat/>
  </w:style>
  <w:style w:type="paragraph" w:customStyle="1" w:styleId="Default7LTTitel">
    <w:name w:val="Default 7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7LTUntertitel">
    <w:name w:val="Default 7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7LTNotizen">
    <w:name w:val="Default 7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7LTHintergrundobjekte">
    <w:name w:val="Default 7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7LTHintergrund">
    <w:name w:val="Default 7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8LTGliederung1">
    <w:name w:val="Default 8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8LTGliederung2">
    <w:name w:val="Default 8~LT~Gliederung 2"/>
    <w:basedOn w:val="Default8LTGliederung1"/>
    <w:qFormat/>
    <w:pPr>
      <w:spacing w:before="227"/>
    </w:pPr>
    <w:rPr>
      <w:sz w:val="56"/>
    </w:rPr>
  </w:style>
  <w:style w:type="paragraph" w:customStyle="1" w:styleId="Default8LTGliederung3">
    <w:name w:val="Default 8~LT~Gliederung 3"/>
    <w:basedOn w:val="Default8LTGliederung2"/>
    <w:qFormat/>
    <w:pPr>
      <w:spacing w:before="170"/>
    </w:pPr>
    <w:rPr>
      <w:sz w:val="48"/>
    </w:rPr>
  </w:style>
  <w:style w:type="paragraph" w:customStyle="1" w:styleId="Default8LTGliederung4">
    <w:name w:val="Default 8~LT~Gliederung 4"/>
    <w:basedOn w:val="Default8LTGliederung3"/>
    <w:qFormat/>
    <w:pPr>
      <w:spacing w:before="113"/>
    </w:pPr>
    <w:rPr>
      <w:sz w:val="40"/>
    </w:rPr>
  </w:style>
  <w:style w:type="paragraph" w:customStyle="1" w:styleId="Default8LTGliederung5">
    <w:name w:val="Default 8~LT~Gliederung 5"/>
    <w:basedOn w:val="Default8LTGliederung4"/>
    <w:qFormat/>
    <w:pPr>
      <w:spacing w:before="57"/>
    </w:pPr>
  </w:style>
  <w:style w:type="paragraph" w:customStyle="1" w:styleId="Default8LTGliederung6">
    <w:name w:val="Default 8~LT~Gliederung 6"/>
    <w:basedOn w:val="Default8LTGliederung5"/>
    <w:qFormat/>
  </w:style>
  <w:style w:type="paragraph" w:customStyle="1" w:styleId="Default8LTGliederung7">
    <w:name w:val="Default 8~LT~Gliederung 7"/>
    <w:basedOn w:val="Default8LTGliederung6"/>
    <w:qFormat/>
  </w:style>
  <w:style w:type="paragraph" w:customStyle="1" w:styleId="Default8LTGliederung8">
    <w:name w:val="Default 8~LT~Gliederung 8"/>
    <w:basedOn w:val="Default8LTGliederung7"/>
    <w:qFormat/>
  </w:style>
  <w:style w:type="paragraph" w:customStyle="1" w:styleId="Default8LTGliederung9">
    <w:name w:val="Default 8~LT~Gliederung 9"/>
    <w:basedOn w:val="Default8LTGliederung8"/>
    <w:qFormat/>
  </w:style>
  <w:style w:type="paragraph" w:customStyle="1" w:styleId="Default8LTTitel">
    <w:name w:val="Default 8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8LTUntertitel">
    <w:name w:val="Default 8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8LTNotizen">
    <w:name w:val="Default 8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8LTHintergrundobjekte">
    <w:name w:val="Default 8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8LTHintergrund">
    <w:name w:val="Default 8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9LTGliederung1">
    <w:name w:val="Default 9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9LTGliederung2">
    <w:name w:val="Default 9~LT~Gliederung 2"/>
    <w:basedOn w:val="Default9LTGliederung1"/>
    <w:qFormat/>
    <w:pPr>
      <w:spacing w:before="227"/>
    </w:pPr>
    <w:rPr>
      <w:sz w:val="56"/>
    </w:rPr>
  </w:style>
  <w:style w:type="paragraph" w:customStyle="1" w:styleId="Default9LTGliederung3">
    <w:name w:val="Default 9~LT~Gliederung 3"/>
    <w:basedOn w:val="Default9LTGliederung2"/>
    <w:qFormat/>
    <w:pPr>
      <w:spacing w:before="170"/>
    </w:pPr>
    <w:rPr>
      <w:sz w:val="48"/>
    </w:rPr>
  </w:style>
  <w:style w:type="paragraph" w:customStyle="1" w:styleId="Default9LTGliederung4">
    <w:name w:val="Default 9~LT~Gliederung 4"/>
    <w:basedOn w:val="Default9LTGliederung3"/>
    <w:qFormat/>
    <w:pPr>
      <w:spacing w:before="113"/>
    </w:pPr>
    <w:rPr>
      <w:sz w:val="40"/>
    </w:rPr>
  </w:style>
  <w:style w:type="paragraph" w:customStyle="1" w:styleId="Default9LTGliederung5">
    <w:name w:val="Default 9~LT~Gliederung 5"/>
    <w:basedOn w:val="Default9LTGliederung4"/>
    <w:qFormat/>
    <w:pPr>
      <w:spacing w:before="57"/>
    </w:pPr>
  </w:style>
  <w:style w:type="paragraph" w:customStyle="1" w:styleId="Default9LTGliederung6">
    <w:name w:val="Default 9~LT~Gliederung 6"/>
    <w:basedOn w:val="Default9LTGliederung5"/>
    <w:qFormat/>
  </w:style>
  <w:style w:type="paragraph" w:customStyle="1" w:styleId="Default9LTGliederung7">
    <w:name w:val="Default 9~LT~Gliederung 7"/>
    <w:basedOn w:val="Default9LTGliederung6"/>
    <w:qFormat/>
  </w:style>
  <w:style w:type="paragraph" w:customStyle="1" w:styleId="Default9LTGliederung8">
    <w:name w:val="Default 9~LT~Gliederung 8"/>
    <w:basedOn w:val="Default9LTGliederung7"/>
    <w:qFormat/>
  </w:style>
  <w:style w:type="paragraph" w:customStyle="1" w:styleId="Default9LTGliederung9">
    <w:name w:val="Default 9~LT~Gliederung 9"/>
    <w:basedOn w:val="Default9LTGliederung8"/>
    <w:qFormat/>
  </w:style>
  <w:style w:type="paragraph" w:customStyle="1" w:styleId="Default9LTTitel">
    <w:name w:val="Default 9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9LTUntertitel">
    <w:name w:val="Default 9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9LTNotizen">
    <w:name w:val="Default 9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9LTHintergrundobjekte">
    <w:name w:val="Default 9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9LTHintergrund">
    <w:name w:val="Default 9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0LTGliederung1">
    <w:name w:val="Default 10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0LTGliederung2">
    <w:name w:val="Default 10~LT~Gliederung 2"/>
    <w:basedOn w:val="Default10LTGliederung1"/>
    <w:qFormat/>
    <w:pPr>
      <w:spacing w:before="227"/>
    </w:pPr>
    <w:rPr>
      <w:sz w:val="56"/>
    </w:rPr>
  </w:style>
  <w:style w:type="paragraph" w:customStyle="1" w:styleId="Default10LTGliederung3">
    <w:name w:val="Default 10~LT~Gliederung 3"/>
    <w:basedOn w:val="Default10LTGliederung2"/>
    <w:qFormat/>
    <w:pPr>
      <w:spacing w:before="170"/>
    </w:pPr>
    <w:rPr>
      <w:sz w:val="48"/>
    </w:rPr>
  </w:style>
  <w:style w:type="paragraph" w:customStyle="1" w:styleId="Default10LTGliederung4">
    <w:name w:val="Default 10~LT~Gliederung 4"/>
    <w:basedOn w:val="Default10LTGliederung3"/>
    <w:qFormat/>
    <w:pPr>
      <w:spacing w:before="113"/>
    </w:pPr>
    <w:rPr>
      <w:sz w:val="40"/>
    </w:rPr>
  </w:style>
  <w:style w:type="paragraph" w:customStyle="1" w:styleId="Default10LTGliederung5">
    <w:name w:val="Default 10~LT~Gliederung 5"/>
    <w:basedOn w:val="Default10LTGliederung4"/>
    <w:qFormat/>
    <w:pPr>
      <w:spacing w:before="57"/>
    </w:pPr>
  </w:style>
  <w:style w:type="paragraph" w:customStyle="1" w:styleId="Default10LTGliederung6">
    <w:name w:val="Default 10~LT~Gliederung 6"/>
    <w:basedOn w:val="Default10LTGliederung5"/>
    <w:qFormat/>
  </w:style>
  <w:style w:type="paragraph" w:customStyle="1" w:styleId="Default10LTGliederung7">
    <w:name w:val="Default 10~LT~Gliederung 7"/>
    <w:basedOn w:val="Default10LTGliederung6"/>
    <w:qFormat/>
  </w:style>
  <w:style w:type="paragraph" w:customStyle="1" w:styleId="Default10LTGliederung8">
    <w:name w:val="Default 10~LT~Gliederung 8"/>
    <w:basedOn w:val="Default10LTGliederung7"/>
    <w:qFormat/>
  </w:style>
  <w:style w:type="paragraph" w:customStyle="1" w:styleId="Default10LTGliederung9">
    <w:name w:val="Default 10~LT~Gliederung 9"/>
    <w:basedOn w:val="Default10LTGliederung8"/>
    <w:qFormat/>
  </w:style>
  <w:style w:type="paragraph" w:customStyle="1" w:styleId="Default10LTTitel">
    <w:name w:val="Default 10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0LTUntertitel">
    <w:name w:val="Default 10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0LTNotizen">
    <w:name w:val="Default 10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0LTHintergrundobjekte">
    <w:name w:val="Default 10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0LTHintergrund">
    <w:name w:val="Default 10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1LTGliederung1">
    <w:name w:val="Default 11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1LTGliederung2">
    <w:name w:val="Default 11~LT~Gliederung 2"/>
    <w:basedOn w:val="Default11LTGliederung1"/>
    <w:qFormat/>
    <w:pPr>
      <w:spacing w:before="227"/>
    </w:pPr>
    <w:rPr>
      <w:sz w:val="56"/>
    </w:rPr>
  </w:style>
  <w:style w:type="paragraph" w:customStyle="1" w:styleId="Default11LTGliederung3">
    <w:name w:val="Default 11~LT~Gliederung 3"/>
    <w:basedOn w:val="Default11LTGliederung2"/>
    <w:qFormat/>
    <w:pPr>
      <w:spacing w:before="170"/>
    </w:pPr>
    <w:rPr>
      <w:sz w:val="48"/>
    </w:rPr>
  </w:style>
  <w:style w:type="paragraph" w:customStyle="1" w:styleId="Default11LTGliederung4">
    <w:name w:val="Default 11~LT~Gliederung 4"/>
    <w:basedOn w:val="Default11LTGliederung3"/>
    <w:qFormat/>
    <w:pPr>
      <w:spacing w:before="113"/>
    </w:pPr>
    <w:rPr>
      <w:sz w:val="40"/>
    </w:rPr>
  </w:style>
  <w:style w:type="paragraph" w:customStyle="1" w:styleId="Default11LTGliederung5">
    <w:name w:val="Default 11~LT~Gliederung 5"/>
    <w:basedOn w:val="Default11LTGliederung4"/>
    <w:qFormat/>
    <w:pPr>
      <w:spacing w:before="57"/>
    </w:pPr>
  </w:style>
  <w:style w:type="paragraph" w:customStyle="1" w:styleId="Default11LTGliederung6">
    <w:name w:val="Default 11~LT~Gliederung 6"/>
    <w:basedOn w:val="Default11LTGliederung5"/>
    <w:qFormat/>
  </w:style>
  <w:style w:type="paragraph" w:customStyle="1" w:styleId="Default11LTGliederung7">
    <w:name w:val="Default 11~LT~Gliederung 7"/>
    <w:basedOn w:val="Default11LTGliederung6"/>
    <w:qFormat/>
  </w:style>
  <w:style w:type="paragraph" w:customStyle="1" w:styleId="Default11LTGliederung8">
    <w:name w:val="Default 11~LT~Gliederung 8"/>
    <w:basedOn w:val="Default11LTGliederung7"/>
    <w:qFormat/>
  </w:style>
  <w:style w:type="paragraph" w:customStyle="1" w:styleId="Default11LTGliederung9">
    <w:name w:val="Default 11~LT~Gliederung 9"/>
    <w:basedOn w:val="Default11LTGliederung8"/>
    <w:qFormat/>
  </w:style>
  <w:style w:type="paragraph" w:customStyle="1" w:styleId="Default11LTTitel">
    <w:name w:val="Default 11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1LTUntertitel">
    <w:name w:val="Default 11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1LTNotizen">
    <w:name w:val="Default 11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1LTHintergrundobjekte">
    <w:name w:val="Default 11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1LTHintergrund">
    <w:name w:val="Default 11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2LTGliederung1">
    <w:name w:val="Default 12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2LTGliederung2">
    <w:name w:val="Default 12~LT~Gliederung 2"/>
    <w:basedOn w:val="Default12LTGliederung1"/>
    <w:qFormat/>
    <w:pPr>
      <w:spacing w:before="227"/>
    </w:pPr>
    <w:rPr>
      <w:sz w:val="56"/>
    </w:rPr>
  </w:style>
  <w:style w:type="paragraph" w:customStyle="1" w:styleId="Default12LTGliederung3">
    <w:name w:val="Default 12~LT~Gliederung 3"/>
    <w:basedOn w:val="Default12LTGliederung2"/>
    <w:qFormat/>
    <w:pPr>
      <w:spacing w:before="170"/>
    </w:pPr>
    <w:rPr>
      <w:sz w:val="48"/>
    </w:rPr>
  </w:style>
  <w:style w:type="paragraph" w:customStyle="1" w:styleId="Default12LTGliederung4">
    <w:name w:val="Default 12~LT~Gliederung 4"/>
    <w:basedOn w:val="Default12LTGliederung3"/>
    <w:qFormat/>
    <w:pPr>
      <w:spacing w:before="113"/>
    </w:pPr>
    <w:rPr>
      <w:sz w:val="40"/>
    </w:rPr>
  </w:style>
  <w:style w:type="paragraph" w:customStyle="1" w:styleId="Default12LTGliederung5">
    <w:name w:val="Default 12~LT~Gliederung 5"/>
    <w:basedOn w:val="Default12LTGliederung4"/>
    <w:qFormat/>
    <w:pPr>
      <w:spacing w:before="57"/>
    </w:pPr>
  </w:style>
  <w:style w:type="paragraph" w:customStyle="1" w:styleId="Default12LTGliederung6">
    <w:name w:val="Default 12~LT~Gliederung 6"/>
    <w:basedOn w:val="Default12LTGliederung5"/>
    <w:qFormat/>
  </w:style>
  <w:style w:type="paragraph" w:customStyle="1" w:styleId="Default12LTGliederung7">
    <w:name w:val="Default 12~LT~Gliederung 7"/>
    <w:basedOn w:val="Default12LTGliederung6"/>
    <w:qFormat/>
  </w:style>
  <w:style w:type="paragraph" w:customStyle="1" w:styleId="Default12LTGliederung8">
    <w:name w:val="Default 12~LT~Gliederung 8"/>
    <w:basedOn w:val="Default12LTGliederung7"/>
    <w:qFormat/>
  </w:style>
  <w:style w:type="paragraph" w:customStyle="1" w:styleId="Default12LTGliederung9">
    <w:name w:val="Default 12~LT~Gliederung 9"/>
    <w:basedOn w:val="Default12LTGliederung8"/>
    <w:qFormat/>
  </w:style>
  <w:style w:type="paragraph" w:customStyle="1" w:styleId="Default12LTTitel">
    <w:name w:val="Default 12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2LTUntertitel">
    <w:name w:val="Default 12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2LTNotizen">
    <w:name w:val="Default 12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2LTHintergrundobjekte">
    <w:name w:val="Default 12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2LTHintergrund">
    <w:name w:val="Default 12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3LTGliederung1">
    <w:name w:val="Default 13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3LTGliederung2">
    <w:name w:val="Default 13~LT~Gliederung 2"/>
    <w:basedOn w:val="Default13LTGliederung1"/>
    <w:qFormat/>
    <w:pPr>
      <w:spacing w:before="227"/>
    </w:pPr>
    <w:rPr>
      <w:sz w:val="56"/>
    </w:rPr>
  </w:style>
  <w:style w:type="paragraph" w:customStyle="1" w:styleId="Default13LTGliederung3">
    <w:name w:val="Default 13~LT~Gliederung 3"/>
    <w:basedOn w:val="Default13LTGliederung2"/>
    <w:qFormat/>
    <w:pPr>
      <w:spacing w:before="170"/>
    </w:pPr>
    <w:rPr>
      <w:sz w:val="48"/>
    </w:rPr>
  </w:style>
  <w:style w:type="paragraph" w:customStyle="1" w:styleId="Default13LTGliederung4">
    <w:name w:val="Default 13~LT~Gliederung 4"/>
    <w:basedOn w:val="Default13LTGliederung3"/>
    <w:qFormat/>
    <w:pPr>
      <w:spacing w:before="113"/>
    </w:pPr>
    <w:rPr>
      <w:sz w:val="40"/>
    </w:rPr>
  </w:style>
  <w:style w:type="paragraph" w:customStyle="1" w:styleId="Default13LTGliederung5">
    <w:name w:val="Default 13~LT~Gliederung 5"/>
    <w:basedOn w:val="Default13LTGliederung4"/>
    <w:qFormat/>
    <w:pPr>
      <w:spacing w:before="57"/>
    </w:pPr>
  </w:style>
  <w:style w:type="paragraph" w:customStyle="1" w:styleId="Default13LTGliederung6">
    <w:name w:val="Default 13~LT~Gliederung 6"/>
    <w:basedOn w:val="Default13LTGliederung5"/>
    <w:qFormat/>
  </w:style>
  <w:style w:type="paragraph" w:customStyle="1" w:styleId="Default13LTGliederung7">
    <w:name w:val="Default 13~LT~Gliederung 7"/>
    <w:basedOn w:val="Default13LTGliederung6"/>
    <w:qFormat/>
  </w:style>
  <w:style w:type="paragraph" w:customStyle="1" w:styleId="Default13LTGliederung8">
    <w:name w:val="Default 13~LT~Gliederung 8"/>
    <w:basedOn w:val="Default13LTGliederung7"/>
    <w:qFormat/>
  </w:style>
  <w:style w:type="paragraph" w:customStyle="1" w:styleId="Default13LTGliederung9">
    <w:name w:val="Default 13~LT~Gliederung 9"/>
    <w:basedOn w:val="Default13LTGliederung8"/>
    <w:qFormat/>
  </w:style>
  <w:style w:type="paragraph" w:customStyle="1" w:styleId="Default13LTTitel">
    <w:name w:val="Default 13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3LTUntertitel">
    <w:name w:val="Default 13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3LTNotizen">
    <w:name w:val="Default 13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3LTHintergrundobjekte">
    <w:name w:val="Default 13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3LTHintergrund">
    <w:name w:val="Default 13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4LTGliederung1">
    <w:name w:val="Default 14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4LTGliederung2">
    <w:name w:val="Default 14~LT~Gliederung 2"/>
    <w:basedOn w:val="Default14LTGliederung1"/>
    <w:qFormat/>
    <w:pPr>
      <w:spacing w:before="227"/>
    </w:pPr>
    <w:rPr>
      <w:sz w:val="56"/>
    </w:rPr>
  </w:style>
  <w:style w:type="paragraph" w:customStyle="1" w:styleId="Default14LTGliederung3">
    <w:name w:val="Default 14~LT~Gliederung 3"/>
    <w:basedOn w:val="Default14LTGliederung2"/>
    <w:qFormat/>
    <w:pPr>
      <w:spacing w:before="170"/>
    </w:pPr>
    <w:rPr>
      <w:sz w:val="48"/>
    </w:rPr>
  </w:style>
  <w:style w:type="paragraph" w:customStyle="1" w:styleId="Default14LTGliederung4">
    <w:name w:val="Default 14~LT~Gliederung 4"/>
    <w:basedOn w:val="Default14LTGliederung3"/>
    <w:qFormat/>
    <w:pPr>
      <w:spacing w:before="113"/>
    </w:pPr>
    <w:rPr>
      <w:sz w:val="40"/>
    </w:rPr>
  </w:style>
  <w:style w:type="paragraph" w:customStyle="1" w:styleId="Default14LTGliederung5">
    <w:name w:val="Default 14~LT~Gliederung 5"/>
    <w:basedOn w:val="Default14LTGliederung4"/>
    <w:qFormat/>
    <w:pPr>
      <w:spacing w:before="57"/>
    </w:pPr>
  </w:style>
  <w:style w:type="paragraph" w:customStyle="1" w:styleId="Default14LTGliederung6">
    <w:name w:val="Default 14~LT~Gliederung 6"/>
    <w:basedOn w:val="Default14LTGliederung5"/>
    <w:qFormat/>
  </w:style>
  <w:style w:type="paragraph" w:customStyle="1" w:styleId="Default14LTGliederung7">
    <w:name w:val="Default 14~LT~Gliederung 7"/>
    <w:basedOn w:val="Default14LTGliederung6"/>
    <w:qFormat/>
  </w:style>
  <w:style w:type="paragraph" w:customStyle="1" w:styleId="Default14LTGliederung8">
    <w:name w:val="Default 14~LT~Gliederung 8"/>
    <w:basedOn w:val="Default14LTGliederung7"/>
    <w:qFormat/>
  </w:style>
  <w:style w:type="paragraph" w:customStyle="1" w:styleId="Default14LTGliederung9">
    <w:name w:val="Default 14~LT~Gliederung 9"/>
    <w:basedOn w:val="Default14LTGliederung8"/>
    <w:qFormat/>
  </w:style>
  <w:style w:type="paragraph" w:customStyle="1" w:styleId="Default14LTTitel">
    <w:name w:val="Default 14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4LTUntertitel">
    <w:name w:val="Default 14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4LTNotizen">
    <w:name w:val="Default 14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4LTHintergrundobjekte">
    <w:name w:val="Default 14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4LTHintergrund">
    <w:name w:val="Default 14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5LTGliederung1">
    <w:name w:val="Default 15~LT~Gliederung 1"/>
    <w:qFormat/>
    <w:pPr>
      <w:spacing w:before="283"/>
    </w:pPr>
    <w:rPr>
      <w:rFonts w:ascii="Lucida Sans" w:eastAsia="Tahoma" w:hAnsi="Lucida Sans" w:cs="Arial"/>
      <w:kern w:val="2"/>
      <w:sz w:val="63"/>
      <w:szCs w:val="24"/>
    </w:rPr>
  </w:style>
  <w:style w:type="paragraph" w:customStyle="1" w:styleId="Default15LTGliederung2">
    <w:name w:val="Default 15~LT~Gliederung 2"/>
    <w:basedOn w:val="Default15LTGliederung1"/>
    <w:qFormat/>
    <w:pPr>
      <w:spacing w:before="227"/>
    </w:pPr>
    <w:rPr>
      <w:sz w:val="56"/>
    </w:rPr>
  </w:style>
  <w:style w:type="paragraph" w:customStyle="1" w:styleId="Default15LTGliederung3">
    <w:name w:val="Default 15~LT~Gliederung 3"/>
    <w:basedOn w:val="Default15LTGliederung2"/>
    <w:qFormat/>
    <w:pPr>
      <w:spacing w:before="170"/>
    </w:pPr>
    <w:rPr>
      <w:sz w:val="48"/>
    </w:rPr>
  </w:style>
  <w:style w:type="paragraph" w:customStyle="1" w:styleId="Default15LTGliederung4">
    <w:name w:val="Default 15~LT~Gliederung 4"/>
    <w:basedOn w:val="Default15LTGliederung3"/>
    <w:qFormat/>
    <w:pPr>
      <w:spacing w:before="113"/>
    </w:pPr>
    <w:rPr>
      <w:sz w:val="40"/>
    </w:rPr>
  </w:style>
  <w:style w:type="paragraph" w:customStyle="1" w:styleId="Default15LTGliederung5">
    <w:name w:val="Default 15~LT~Gliederung 5"/>
    <w:basedOn w:val="Default15LTGliederung4"/>
    <w:qFormat/>
    <w:pPr>
      <w:spacing w:before="57"/>
    </w:pPr>
  </w:style>
  <w:style w:type="paragraph" w:customStyle="1" w:styleId="Default15LTGliederung6">
    <w:name w:val="Default 15~LT~Gliederung 6"/>
    <w:basedOn w:val="Default15LTGliederung5"/>
    <w:qFormat/>
  </w:style>
  <w:style w:type="paragraph" w:customStyle="1" w:styleId="Default15LTGliederung7">
    <w:name w:val="Default 15~LT~Gliederung 7"/>
    <w:basedOn w:val="Default15LTGliederung6"/>
    <w:qFormat/>
  </w:style>
  <w:style w:type="paragraph" w:customStyle="1" w:styleId="Default15LTGliederung8">
    <w:name w:val="Default 15~LT~Gliederung 8"/>
    <w:basedOn w:val="Default15LTGliederung7"/>
    <w:qFormat/>
  </w:style>
  <w:style w:type="paragraph" w:customStyle="1" w:styleId="Default15LTGliederung9">
    <w:name w:val="Default 15~LT~Gliederung 9"/>
    <w:basedOn w:val="Default15LTGliederung8"/>
    <w:qFormat/>
  </w:style>
  <w:style w:type="paragraph" w:customStyle="1" w:styleId="Default15LTTitel">
    <w:name w:val="Default 15~LT~Titel"/>
    <w:qFormat/>
    <w:pPr>
      <w:jc w:val="center"/>
    </w:pPr>
    <w:rPr>
      <w:rFonts w:ascii="Lucida Sans" w:eastAsia="Tahoma" w:hAnsi="Lucida Sans" w:cs="Arial"/>
      <w:kern w:val="2"/>
      <w:sz w:val="88"/>
      <w:szCs w:val="24"/>
    </w:rPr>
  </w:style>
  <w:style w:type="paragraph" w:customStyle="1" w:styleId="Default15LTUntertitel">
    <w:name w:val="Default 15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5LTNotizen">
    <w:name w:val="Default 15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5LTHintergrundobjekte">
    <w:name w:val="Default 15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5LTHintergrund">
    <w:name w:val="Default 15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itleSlideLTGliederung1">
    <w:name w:val="Title Slide~LT~Gliederung 1"/>
    <w:qFormat/>
    <w:pPr>
      <w:spacing w:before="283" w:line="216" w:lineRule="auto"/>
    </w:pPr>
    <w:rPr>
      <w:rFonts w:ascii="DejaVu Sans" w:eastAsia="Tahoma" w:hAnsi="DejaVu Sans" w:cs="Arial"/>
      <w:color w:val="000000"/>
      <w:kern w:val="2"/>
      <w:sz w:val="56"/>
      <w:szCs w:val="24"/>
    </w:rPr>
  </w:style>
  <w:style w:type="paragraph" w:customStyle="1" w:styleId="TitleSlideLTGliederung2">
    <w:name w:val="Title Slide~LT~Gliederung 2"/>
    <w:basedOn w:val="TitleSlideLTGliederung1"/>
    <w:qFormat/>
    <w:pPr>
      <w:spacing w:before="227"/>
    </w:pPr>
    <w:rPr>
      <w:sz w:val="40"/>
    </w:rPr>
  </w:style>
  <w:style w:type="paragraph" w:customStyle="1" w:styleId="TitleSlideLTGliederung3">
    <w:name w:val="Title Slide~LT~Gliederung 3"/>
    <w:basedOn w:val="TitleSlideLTGliederung2"/>
    <w:qFormat/>
    <w:pPr>
      <w:spacing w:before="170"/>
    </w:pPr>
    <w:rPr>
      <w:sz w:val="36"/>
    </w:rPr>
  </w:style>
  <w:style w:type="paragraph" w:customStyle="1" w:styleId="TitleSlideLTGliederung4">
    <w:name w:val="Title Slide~LT~Gliederung 4"/>
    <w:basedOn w:val="TitleSlideLTGliederung3"/>
    <w:qFormat/>
    <w:pPr>
      <w:spacing w:before="113"/>
    </w:pPr>
  </w:style>
  <w:style w:type="paragraph" w:customStyle="1" w:styleId="TitleSlideLTGliederung5">
    <w:name w:val="Title Slide~LT~Gliederung 5"/>
    <w:basedOn w:val="TitleSlideLTGliederung4"/>
    <w:qFormat/>
    <w:pPr>
      <w:spacing w:before="57"/>
    </w:pPr>
    <w:rPr>
      <w:sz w:val="40"/>
    </w:rPr>
  </w:style>
  <w:style w:type="paragraph" w:customStyle="1" w:styleId="TitleSlideLTGliederung6">
    <w:name w:val="Title Slide~LT~Gliederung 6"/>
    <w:basedOn w:val="TitleSlideLTGliederung5"/>
    <w:qFormat/>
  </w:style>
  <w:style w:type="paragraph" w:customStyle="1" w:styleId="TitleSlideLTGliederung7">
    <w:name w:val="Title Slide~LT~Gliederung 7"/>
    <w:basedOn w:val="TitleSlideLTGliederung6"/>
    <w:qFormat/>
  </w:style>
  <w:style w:type="paragraph" w:customStyle="1" w:styleId="TitleSlideLTGliederung8">
    <w:name w:val="Title Slide~LT~Gliederung 8"/>
    <w:basedOn w:val="TitleSlideLTGliederung7"/>
    <w:qFormat/>
  </w:style>
  <w:style w:type="paragraph" w:customStyle="1" w:styleId="TitleSlideLTGliederung9">
    <w:name w:val="Title Slide~LT~Gliederung 9"/>
    <w:basedOn w:val="TitleSlideLTGliederung8"/>
    <w:qFormat/>
  </w:style>
  <w:style w:type="paragraph" w:customStyle="1" w:styleId="TitleSlideLTTitel">
    <w:name w:val="Title Slide~LT~Titel"/>
    <w:qFormat/>
    <w:pPr>
      <w:spacing w:line="200" w:lineRule="atLeast"/>
    </w:pPr>
    <w:rPr>
      <w:rFonts w:ascii="DejaVu Sans" w:eastAsia="Tahoma" w:hAnsi="DejaVu Sans" w:cs="Arial"/>
      <w:color w:val="000000"/>
      <w:kern w:val="2"/>
      <w:sz w:val="36"/>
      <w:szCs w:val="24"/>
    </w:rPr>
  </w:style>
  <w:style w:type="paragraph" w:customStyle="1" w:styleId="TitleSlideLTUntertitel">
    <w:name w:val="Title Slide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TitleSlideLTNotizen">
    <w:name w:val="Title Slide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TitleSlideLTHintergrundobjekte">
    <w:name w:val="Title Slide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TitleSlideLTHintergrund">
    <w:name w:val="Title Slide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0LTGliederung10">
    <w:name w:val="Default 10_~LT~Gliederung 1"/>
    <w:qFormat/>
    <w:pPr>
      <w:spacing w:before="283" w:line="216" w:lineRule="auto"/>
    </w:pPr>
    <w:rPr>
      <w:rFonts w:ascii="DejaVu Sans" w:eastAsia="Tahoma" w:hAnsi="DejaVu Sans" w:cs="Arial"/>
      <w:color w:val="000000"/>
      <w:kern w:val="2"/>
      <w:sz w:val="56"/>
      <w:szCs w:val="24"/>
    </w:rPr>
  </w:style>
  <w:style w:type="paragraph" w:customStyle="1" w:styleId="Default10LTGliederung20">
    <w:name w:val="Default 10_~LT~Gliederung 2"/>
    <w:basedOn w:val="Default10LTGliederung10"/>
    <w:qFormat/>
    <w:pPr>
      <w:spacing w:before="227"/>
    </w:pPr>
    <w:rPr>
      <w:sz w:val="40"/>
    </w:rPr>
  </w:style>
  <w:style w:type="paragraph" w:customStyle="1" w:styleId="Default10LTGliederung30">
    <w:name w:val="Default 10_~LT~Gliederung 3"/>
    <w:basedOn w:val="Default10LTGliederung20"/>
    <w:qFormat/>
    <w:pPr>
      <w:spacing w:before="170"/>
    </w:pPr>
    <w:rPr>
      <w:sz w:val="36"/>
    </w:rPr>
  </w:style>
  <w:style w:type="paragraph" w:customStyle="1" w:styleId="Default10LTGliederung40">
    <w:name w:val="Default 10_~LT~Gliederung 4"/>
    <w:basedOn w:val="Default10LTGliederung30"/>
    <w:qFormat/>
    <w:pPr>
      <w:spacing w:before="113"/>
    </w:pPr>
  </w:style>
  <w:style w:type="paragraph" w:customStyle="1" w:styleId="Default10LTGliederung50">
    <w:name w:val="Default 10_~LT~Gliederung 5"/>
    <w:basedOn w:val="Default10LTGliederung40"/>
    <w:qFormat/>
    <w:pPr>
      <w:spacing w:before="57"/>
    </w:pPr>
    <w:rPr>
      <w:sz w:val="40"/>
    </w:rPr>
  </w:style>
  <w:style w:type="paragraph" w:customStyle="1" w:styleId="Default10LTGliederung60">
    <w:name w:val="Default 10_~LT~Gliederung 6"/>
    <w:basedOn w:val="Default10LTGliederung50"/>
    <w:qFormat/>
  </w:style>
  <w:style w:type="paragraph" w:customStyle="1" w:styleId="Default10LTGliederung70">
    <w:name w:val="Default 10_~LT~Gliederung 7"/>
    <w:basedOn w:val="Default10LTGliederung60"/>
    <w:qFormat/>
  </w:style>
  <w:style w:type="paragraph" w:customStyle="1" w:styleId="Default10LTGliederung80">
    <w:name w:val="Default 10_~LT~Gliederung 8"/>
    <w:basedOn w:val="Default10LTGliederung70"/>
    <w:qFormat/>
  </w:style>
  <w:style w:type="paragraph" w:customStyle="1" w:styleId="Default10LTGliederung90">
    <w:name w:val="Default 10_~LT~Gliederung 9"/>
    <w:basedOn w:val="Default10LTGliederung80"/>
    <w:qFormat/>
  </w:style>
  <w:style w:type="paragraph" w:customStyle="1" w:styleId="Default10LTTitel0">
    <w:name w:val="Default 10_~LT~Titel"/>
    <w:qFormat/>
    <w:pPr>
      <w:spacing w:line="200" w:lineRule="atLeast"/>
    </w:pPr>
    <w:rPr>
      <w:rFonts w:ascii="DejaVu Sans" w:eastAsia="Tahoma" w:hAnsi="DejaVu Sans" w:cs="Arial"/>
      <w:color w:val="000000"/>
      <w:kern w:val="2"/>
      <w:sz w:val="36"/>
      <w:szCs w:val="24"/>
    </w:rPr>
  </w:style>
  <w:style w:type="paragraph" w:customStyle="1" w:styleId="Default10LTUntertitel0">
    <w:name w:val="Default 10_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0LTNotizen0">
    <w:name w:val="Default 10_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0LTHintergrundobjekte0">
    <w:name w:val="Default 10_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0LTHintergrund0">
    <w:name w:val="Default 10_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DrawingStyle1">
    <w:name w:val="Default Drawing Style_1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line="218" w:lineRule="auto"/>
    </w:pPr>
    <w:rPr>
      <w:rFonts w:ascii="msgothic" w:eastAsia="Tahoma" w:hAnsi="msgothic" w:cs="Arial"/>
      <w:color w:val="000000"/>
      <w:sz w:val="48"/>
      <w:szCs w:val="24"/>
    </w:rPr>
  </w:style>
  <w:style w:type="paragraph" w:customStyle="1" w:styleId="Default12LTGliederung10">
    <w:name w:val="Default 12_~LT~Gliederung 1"/>
    <w:qFormat/>
    <w:pPr>
      <w:spacing w:before="283" w:line="216" w:lineRule="auto"/>
    </w:pPr>
    <w:rPr>
      <w:rFonts w:ascii="DejaVu Sans" w:eastAsia="Tahoma" w:hAnsi="DejaVu Sans" w:cs="Arial"/>
      <w:color w:val="000000"/>
      <w:kern w:val="2"/>
      <w:sz w:val="56"/>
      <w:szCs w:val="24"/>
    </w:rPr>
  </w:style>
  <w:style w:type="paragraph" w:customStyle="1" w:styleId="Default12LTGliederung20">
    <w:name w:val="Default 12_~LT~Gliederung 2"/>
    <w:basedOn w:val="Default12LTGliederung10"/>
    <w:qFormat/>
    <w:pPr>
      <w:spacing w:before="227"/>
    </w:pPr>
    <w:rPr>
      <w:sz w:val="40"/>
    </w:rPr>
  </w:style>
  <w:style w:type="paragraph" w:customStyle="1" w:styleId="Default12LTGliederung30">
    <w:name w:val="Default 12_~LT~Gliederung 3"/>
    <w:basedOn w:val="Default12LTGliederung20"/>
    <w:qFormat/>
    <w:pPr>
      <w:spacing w:before="170"/>
    </w:pPr>
    <w:rPr>
      <w:sz w:val="36"/>
    </w:rPr>
  </w:style>
  <w:style w:type="paragraph" w:customStyle="1" w:styleId="Default12LTGliederung40">
    <w:name w:val="Default 12_~LT~Gliederung 4"/>
    <w:basedOn w:val="Default12LTGliederung30"/>
    <w:qFormat/>
    <w:pPr>
      <w:spacing w:before="113"/>
    </w:pPr>
  </w:style>
  <w:style w:type="paragraph" w:customStyle="1" w:styleId="Default12LTGliederung50">
    <w:name w:val="Default 12_~LT~Gliederung 5"/>
    <w:basedOn w:val="Default12LTGliederung40"/>
    <w:qFormat/>
    <w:pPr>
      <w:spacing w:before="57"/>
    </w:pPr>
    <w:rPr>
      <w:sz w:val="40"/>
    </w:rPr>
  </w:style>
  <w:style w:type="paragraph" w:customStyle="1" w:styleId="Default12LTGliederung60">
    <w:name w:val="Default 12_~LT~Gliederung 6"/>
    <w:basedOn w:val="Default12LTGliederung50"/>
    <w:qFormat/>
  </w:style>
  <w:style w:type="paragraph" w:customStyle="1" w:styleId="Default12LTGliederung70">
    <w:name w:val="Default 12_~LT~Gliederung 7"/>
    <w:basedOn w:val="Default12LTGliederung60"/>
    <w:qFormat/>
  </w:style>
  <w:style w:type="paragraph" w:customStyle="1" w:styleId="Default12LTGliederung80">
    <w:name w:val="Default 12_~LT~Gliederung 8"/>
    <w:basedOn w:val="Default12LTGliederung70"/>
    <w:qFormat/>
  </w:style>
  <w:style w:type="paragraph" w:customStyle="1" w:styleId="Default12LTGliederung90">
    <w:name w:val="Default 12_~LT~Gliederung 9"/>
    <w:basedOn w:val="Default12LTGliederung80"/>
    <w:qFormat/>
  </w:style>
  <w:style w:type="paragraph" w:customStyle="1" w:styleId="Default12LTTitel0">
    <w:name w:val="Default 12_~LT~Titel"/>
    <w:qFormat/>
    <w:pPr>
      <w:spacing w:line="200" w:lineRule="atLeast"/>
    </w:pPr>
    <w:rPr>
      <w:rFonts w:ascii="DejaVu Sans" w:eastAsia="Tahoma" w:hAnsi="DejaVu Sans" w:cs="Arial"/>
      <w:color w:val="000000"/>
      <w:kern w:val="2"/>
      <w:sz w:val="36"/>
      <w:szCs w:val="24"/>
    </w:rPr>
  </w:style>
  <w:style w:type="paragraph" w:customStyle="1" w:styleId="Default12LTUntertitel0">
    <w:name w:val="Default 12_~LT~Untertitel"/>
    <w:qFormat/>
    <w:pPr>
      <w:jc w:val="center"/>
    </w:pPr>
    <w:rPr>
      <w:rFonts w:ascii="Lucida Sans" w:eastAsia="Tahoma" w:hAnsi="Lucida Sans" w:cs="Arial"/>
      <w:kern w:val="2"/>
      <w:sz w:val="64"/>
      <w:szCs w:val="24"/>
    </w:rPr>
  </w:style>
  <w:style w:type="paragraph" w:customStyle="1" w:styleId="Default12LTNotizen0">
    <w:name w:val="Default 12_~LT~Notizen"/>
    <w:qFormat/>
    <w:pPr>
      <w:ind w:left="340" w:hanging="340"/>
    </w:pPr>
    <w:rPr>
      <w:rFonts w:ascii="Lucida Sans" w:eastAsia="Tahoma" w:hAnsi="Lucida Sans" w:cs="Arial"/>
      <w:kern w:val="2"/>
      <w:sz w:val="40"/>
      <w:szCs w:val="24"/>
    </w:rPr>
  </w:style>
  <w:style w:type="paragraph" w:customStyle="1" w:styleId="Default12LTHintergrundobjekte0">
    <w:name w:val="Default 12_~LT~Hintergrundobjekte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Default12LTHintergrund0">
    <w:name w:val="Default 12_~LT~Hintergrund"/>
    <w:qFormat/>
    <w:rPr>
      <w:rFonts w:ascii="Liberation Serif" w:eastAsia="Tahoma" w:hAnsi="Liberation Serif" w:cs="Arial"/>
      <w:kern w:val="2"/>
      <w:sz w:val="24"/>
      <w:szCs w:val="24"/>
    </w:rPr>
  </w:style>
  <w:style w:type="paragraph" w:customStyle="1" w:styleId="PtaChar0">
    <w:name w:val="Päta Char"/>
    <w:qFormat/>
    <w:rPr>
      <w:rFonts w:ascii="Liberation Serif" w:eastAsia="Tahoma" w:hAnsi="Liberation Serif" w:cs="Arial"/>
      <w:sz w:val="24"/>
      <w:szCs w:val="24"/>
    </w:rPr>
  </w:style>
  <w:style w:type="paragraph" w:customStyle="1" w:styleId="Standardnpsmoodstavce1">
    <w:name w:val="Standardní písmo odstavce1"/>
    <w:qFormat/>
    <w:rPr>
      <w:rFonts w:ascii="Liberation Serif" w:eastAsia="Tahoma" w:hAnsi="Liberation Serif" w:cs="Arial"/>
      <w:sz w:val="24"/>
      <w:szCs w:val="24"/>
    </w:rPr>
  </w:style>
  <w:style w:type="paragraph" w:customStyle="1" w:styleId="HlavikaChar0">
    <w:name w:val="Hlavička Char"/>
    <w:qFormat/>
    <w:rPr>
      <w:rFonts w:ascii="Liberation Serif" w:eastAsia="Tahoma" w:hAnsi="Liberation Serif" w:cs="Arial"/>
      <w:sz w:val="24"/>
      <w:szCs w:val="24"/>
    </w:rPr>
  </w:style>
  <w:style w:type="paragraph" w:customStyle="1" w:styleId="TextbublinyChar0">
    <w:name w:val="Text bubliny Char"/>
    <w:qFormat/>
    <w:rPr>
      <w:rFonts w:ascii="Tahoma" w:eastAsia="Tahoma" w:hAnsi="Tahoma" w:cs="Arial"/>
      <w:sz w:val="16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1E00AB"/>
  </w:style>
  <w:style w:type="paragraph" w:styleId="Normlnweb">
    <w:name w:val="Normal (Web)"/>
    <w:basedOn w:val="Normln"/>
    <w:uiPriority w:val="99"/>
    <w:semiHidden/>
    <w:unhideWhenUsed/>
    <w:rsid w:val="00A2141E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1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8C969424A54E2CBFE372FCDBC577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17D76-A5C5-44C2-9B5A-4BB143AF00C4}"/>
      </w:docPartPr>
      <w:docPartBody>
        <w:p w:rsidR="00005C51" w:rsidRDefault="00AD7C97" w:rsidP="00AD7C97">
          <w:pPr>
            <w:pStyle w:val="6C8C969424A54E2CBFE372FCDBC577DC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DejaVu Sans">
    <w:charset w:val="01"/>
    <w:family w:val="roman"/>
    <w:pitch w:val="variable"/>
  </w:font>
  <w:font w:name="msgothic">
    <w:charset w:val="01"/>
    <w:family w:val="roman"/>
    <w:pitch w:val="variable"/>
  </w:font>
  <w:font w:name="Titillium Up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97"/>
    <w:rsid w:val="00005C51"/>
    <w:rsid w:val="00093608"/>
    <w:rsid w:val="001B36C4"/>
    <w:rsid w:val="00353FE5"/>
    <w:rsid w:val="0046483D"/>
    <w:rsid w:val="0070783A"/>
    <w:rsid w:val="008C7019"/>
    <w:rsid w:val="00AD7C97"/>
    <w:rsid w:val="00D5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C8C969424A54E2CBFE372FCDBC577DC">
    <w:name w:val="6C8C969424A54E2CBFE372FCDBC577DC"/>
    <w:rsid w:val="00AD7C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lvasilova</dc:creator>
  <dc:description/>
  <cp:lastModifiedBy>Dana Salomonová</cp:lastModifiedBy>
  <cp:revision>2</cp:revision>
  <cp:lastPrinted>2016-04-14T06:02:00Z</cp:lastPrinted>
  <dcterms:created xsi:type="dcterms:W3CDTF">2021-08-31T12:09:00Z</dcterms:created>
  <dcterms:modified xsi:type="dcterms:W3CDTF">2021-08-31T12:09:00Z</dcterms:modified>
  <dc:language>sk-SK</dc:language>
</cp:coreProperties>
</file>